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69DE20BF" w:rsidR="00CC7A82" w:rsidRDefault="00CC7A82" w:rsidP="00172A6F">
      <w:pPr>
        <w:jc w:val="center"/>
        <w:rPr>
          <w:rFonts w:cstheme="minorHAnsi"/>
          <w:bCs/>
          <w:color w:val="000000" w:themeColor="text1"/>
        </w:rPr>
      </w:pPr>
      <w:r w:rsidRPr="00FE4B34">
        <w:rPr>
          <w:rFonts w:cstheme="minorHAnsi"/>
          <w:noProof/>
          <w:sz w:val="2"/>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52B0F" w14:textId="466C74EC" w:rsidR="00CC7A82" w:rsidRDefault="00CC7A82" w:rsidP="00172A6F">
      <w:pPr>
        <w:jc w:val="center"/>
        <w:rPr>
          <w:rFonts w:cstheme="minorHAnsi"/>
          <w:bCs/>
          <w:color w:val="000000" w:themeColor="text1"/>
        </w:rPr>
      </w:pPr>
    </w:p>
    <w:p w14:paraId="703B16A7" w14:textId="6839C7D5" w:rsidR="00CC7A82" w:rsidRDefault="00CC7A82" w:rsidP="00172A6F">
      <w:pPr>
        <w:jc w:val="cente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CC7A82" w:rsidRDefault="00CC7A82" w:rsidP="00A26B14">
      <w:pPr>
        <w:pBdr>
          <w:top w:val="single" w:sz="12" w:space="1" w:color="auto"/>
        </w:pBdr>
        <w:jc w:val="center"/>
        <w:rPr>
          <w:rFonts w:eastAsia="Trebuchet MS" w:cstheme="minorHAnsi"/>
          <w:b/>
          <w:sz w:val="28"/>
        </w:rPr>
      </w:pPr>
      <w:r w:rsidRPr="00CC7A82">
        <w:rPr>
          <w:rFonts w:eastAsia="Trebuchet MS" w:cstheme="minorHAnsi"/>
          <w:b/>
          <w:sz w:val="28"/>
        </w:rPr>
        <w:t>Acte d'Engagement</w:t>
      </w:r>
    </w:p>
    <w:p w14:paraId="3FD326D1" w14:textId="77777777" w:rsidR="00CC7A82" w:rsidRPr="005164A0" w:rsidRDefault="00CC7A82" w:rsidP="00CC7A82">
      <w:pPr>
        <w:jc w:val="center"/>
        <w:rPr>
          <w:rFonts w:eastAsia="Trebuchet MS" w:cstheme="minorHAnsi"/>
          <w:b/>
          <w:sz w:val="28"/>
        </w:rPr>
      </w:pPr>
      <w:proofErr w:type="gramStart"/>
      <w:r w:rsidRPr="00CC7A82">
        <w:rPr>
          <w:rFonts w:eastAsia="Trebuchet MS" w:cstheme="minorHAnsi"/>
          <w:b/>
          <w:sz w:val="28"/>
        </w:rPr>
        <w:t>valant</w:t>
      </w:r>
      <w:proofErr w:type="gramEnd"/>
      <w:r w:rsidRPr="00CC7A82">
        <w:rPr>
          <w:rFonts w:eastAsia="Trebuchet MS" w:cstheme="minorHAnsi"/>
          <w:b/>
          <w:sz w:val="28"/>
        </w:rPr>
        <w:t xml:space="preserve"> </w:t>
      </w:r>
      <w:r w:rsidRPr="005164A0">
        <w:rPr>
          <w:rFonts w:eastAsia="Trebuchet MS" w:cstheme="minorHAnsi"/>
          <w:b/>
          <w:sz w:val="28"/>
        </w:rPr>
        <w:t>Cahier des Clauses Administratives Particulières</w:t>
      </w:r>
    </w:p>
    <w:p w14:paraId="2284FC8A" w14:textId="3C347DB7" w:rsidR="00CC7A82" w:rsidRPr="005164A0" w:rsidRDefault="00CC7A82" w:rsidP="00A26B14">
      <w:pPr>
        <w:pBdr>
          <w:bottom w:val="single" w:sz="12" w:space="1" w:color="auto"/>
        </w:pBdr>
        <w:jc w:val="center"/>
        <w:rPr>
          <w:rFonts w:eastAsia="Trebuchet MS" w:cstheme="minorHAnsi"/>
          <w:b/>
          <w:sz w:val="28"/>
        </w:rPr>
      </w:pPr>
      <w:r w:rsidRPr="005164A0">
        <w:rPr>
          <w:rFonts w:eastAsia="Trebuchet MS" w:cstheme="minorHAnsi"/>
          <w:b/>
          <w:sz w:val="28"/>
        </w:rPr>
        <w:t xml:space="preserve">(AE </w:t>
      </w:r>
      <w:r w:rsidR="00131FF8" w:rsidRPr="005164A0">
        <w:rPr>
          <w:rFonts w:eastAsia="Trebuchet MS" w:cstheme="minorHAnsi"/>
          <w:b/>
          <w:sz w:val="28"/>
        </w:rPr>
        <w:t>-</w:t>
      </w:r>
      <w:r w:rsidRPr="005164A0">
        <w:rPr>
          <w:rFonts w:eastAsia="Trebuchet MS" w:cstheme="minorHAnsi"/>
          <w:b/>
          <w:sz w:val="28"/>
        </w:rPr>
        <w:t xml:space="preserve"> CCAP)</w:t>
      </w:r>
    </w:p>
    <w:p w14:paraId="2E95DACD" w14:textId="77777777" w:rsidR="00697DF3" w:rsidRPr="00FE4B34" w:rsidRDefault="00697DF3" w:rsidP="00697DF3">
      <w:pPr>
        <w:spacing w:line="240" w:lineRule="exact"/>
        <w:rPr>
          <w:rFonts w:cstheme="minorHAnsi"/>
        </w:rPr>
      </w:pPr>
    </w:p>
    <w:p w14:paraId="45F7ABCF" w14:textId="77777777" w:rsidR="00FC1D53" w:rsidRPr="00FE4B34"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FE4B34"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3AB07947" w14:textId="0DC455D3" w:rsidR="004463B7" w:rsidRDefault="004463B7" w:rsidP="004463B7">
            <w:pPr>
              <w:pStyle w:val="Default"/>
              <w:jc w:val="center"/>
              <w:rPr>
                <w:rFonts w:asciiTheme="minorHAnsi" w:hAnsiTheme="minorHAnsi" w:cstheme="minorHAnsi"/>
                <w:b/>
                <w:color w:val="auto"/>
                <w:sz w:val="28"/>
              </w:rPr>
            </w:pPr>
            <w:bookmarkStart w:id="0" w:name="_Hlk198652369"/>
            <w:r w:rsidRPr="00914DFE">
              <w:rPr>
                <w:rFonts w:asciiTheme="minorHAnsi" w:hAnsiTheme="minorHAnsi" w:cstheme="minorHAnsi"/>
                <w:b/>
                <w:color w:val="auto"/>
                <w:sz w:val="28"/>
              </w:rPr>
              <w:t>PRESTATIONS DE TRAITEURS POUR LES DIRECTIONS ET ETABLISSEMENTS DE LA CCI PARIS ILE-DE-</w:t>
            </w:r>
            <w:r>
              <w:rPr>
                <w:rFonts w:asciiTheme="minorHAnsi" w:hAnsiTheme="minorHAnsi" w:cstheme="minorHAnsi"/>
                <w:b/>
                <w:color w:val="auto"/>
                <w:sz w:val="28"/>
              </w:rPr>
              <w:t>F</w:t>
            </w:r>
            <w:r w:rsidR="00D77108">
              <w:rPr>
                <w:rFonts w:asciiTheme="minorHAnsi" w:hAnsiTheme="minorHAnsi" w:cstheme="minorHAnsi"/>
                <w:b/>
                <w:color w:val="auto"/>
                <w:sz w:val="28"/>
              </w:rPr>
              <w:t>RANCE</w:t>
            </w:r>
          </w:p>
          <w:p w14:paraId="453566C1" w14:textId="77777777" w:rsidR="004463B7" w:rsidRPr="00914DFE" w:rsidRDefault="004463B7" w:rsidP="004463B7">
            <w:pPr>
              <w:pStyle w:val="Default"/>
              <w:jc w:val="center"/>
              <w:rPr>
                <w:rFonts w:asciiTheme="minorHAnsi" w:hAnsiTheme="minorHAnsi" w:cstheme="minorHAnsi"/>
                <w:b/>
                <w:color w:val="auto"/>
                <w:sz w:val="28"/>
              </w:rPr>
            </w:pPr>
          </w:p>
          <w:bookmarkEnd w:id="0"/>
          <w:p w14:paraId="6A1ECC13" w14:textId="60D4F092" w:rsidR="004463B7" w:rsidRPr="00A20732" w:rsidRDefault="00040585" w:rsidP="00172A6F">
            <w:pPr>
              <w:jc w:val="center"/>
              <w:rPr>
                <w:rFonts w:eastAsia="Trebuchet MS" w:cstheme="minorHAnsi"/>
                <w:b/>
                <w:sz w:val="28"/>
              </w:rPr>
            </w:pPr>
            <w:r w:rsidRPr="00A20732">
              <w:rPr>
                <w:rFonts w:eastAsia="Trebuchet MS" w:cstheme="minorHAnsi"/>
                <w:b/>
                <w:sz w:val="28"/>
              </w:rPr>
              <w:t xml:space="preserve">Lot n° </w:t>
            </w:r>
            <w:r w:rsidR="00A20732" w:rsidRPr="00A20732">
              <w:rPr>
                <w:rFonts w:eastAsia="Trebuchet MS" w:cstheme="minorHAnsi"/>
                <w:b/>
                <w:sz w:val="28"/>
              </w:rPr>
              <w:t>4</w:t>
            </w:r>
            <w:r w:rsidRPr="00A20732">
              <w:rPr>
                <w:rFonts w:eastAsia="Trebuchet MS" w:cstheme="minorHAnsi"/>
                <w:b/>
                <w:sz w:val="28"/>
              </w:rPr>
              <w:t> :</w:t>
            </w:r>
          </w:p>
          <w:p w14:paraId="28D2BA43" w14:textId="717E3ADE" w:rsidR="00A20732" w:rsidRPr="00A20732" w:rsidRDefault="00040585" w:rsidP="00A20732">
            <w:pPr>
              <w:jc w:val="center"/>
              <w:rPr>
                <w:rFonts w:eastAsia="Trebuchet MS" w:cstheme="minorHAnsi"/>
                <w:b/>
                <w:sz w:val="28"/>
              </w:rPr>
            </w:pPr>
            <w:r w:rsidRPr="00A20732">
              <w:rPr>
                <w:rFonts w:eastAsia="Trebuchet MS" w:cstheme="minorHAnsi"/>
                <w:b/>
                <w:sz w:val="28"/>
              </w:rPr>
              <w:t xml:space="preserve"> </w:t>
            </w:r>
            <w:r w:rsidR="004463B7" w:rsidRPr="00A20732">
              <w:rPr>
                <w:rFonts w:eastAsia="Trebuchet MS" w:cstheme="minorHAnsi"/>
                <w:b/>
                <w:sz w:val="28"/>
              </w:rPr>
              <w:t>Prestations de Traiteur</w:t>
            </w:r>
            <w:r w:rsidR="00A20732" w:rsidRPr="00A20732">
              <w:rPr>
                <w:rFonts w:eastAsia="Trebuchet MS" w:cstheme="minorHAnsi"/>
                <w:b/>
                <w:sz w:val="28"/>
              </w:rPr>
              <w:t xml:space="preserve"> Évènementiel sur mesure</w:t>
            </w:r>
          </w:p>
          <w:p w14:paraId="49870D06" w14:textId="374070C9" w:rsidR="00714A7E" w:rsidRPr="00FE4B34" w:rsidRDefault="00714A7E" w:rsidP="00172A6F">
            <w:pPr>
              <w:jc w:val="center"/>
              <w:rPr>
                <w:rFonts w:eastAsia="Trebuchet MS" w:cstheme="minorHAnsi"/>
                <w:b/>
                <w:color w:val="000000"/>
                <w:sz w:val="28"/>
              </w:rPr>
            </w:pPr>
          </w:p>
        </w:tc>
      </w:tr>
    </w:tbl>
    <w:p w14:paraId="1CD81EDC" w14:textId="77777777" w:rsidR="00FC1D53" w:rsidRPr="00FE4B34" w:rsidRDefault="00FC1D53" w:rsidP="00FC1D53">
      <w:pPr>
        <w:pStyle w:val="En-tte"/>
        <w:tabs>
          <w:tab w:val="clear" w:pos="4536"/>
          <w:tab w:val="clear" w:pos="9072"/>
        </w:tabs>
        <w:rPr>
          <w:rFonts w:cstheme="minorHAnsi"/>
          <w:bCs/>
        </w:rPr>
      </w:pPr>
    </w:p>
    <w:p w14:paraId="7D8481CA" w14:textId="77777777" w:rsidR="006C5742" w:rsidRPr="00FE4B34" w:rsidRDefault="006C5742" w:rsidP="006C5742">
      <w:pPr>
        <w:pStyle w:val="En-tte"/>
        <w:tabs>
          <w:tab w:val="clear" w:pos="4536"/>
          <w:tab w:val="clear" w:pos="9072"/>
        </w:tabs>
        <w:rPr>
          <w:rFonts w:cstheme="minorHAnsi"/>
          <w:bCs/>
        </w:rPr>
      </w:pPr>
    </w:p>
    <w:p w14:paraId="3E4153C6" w14:textId="77777777" w:rsidR="005D0B8F" w:rsidRPr="005D0B8F" w:rsidRDefault="005D0B8F" w:rsidP="009337CB">
      <w:pPr>
        <w:pBdr>
          <w:top w:val="single" w:sz="4" w:space="1" w:color="auto"/>
          <w:left w:val="single" w:sz="4" w:space="4" w:color="auto"/>
          <w:bottom w:val="single" w:sz="4" w:space="0" w:color="auto"/>
          <w:right w:val="single" w:sz="4" w:space="4" w:color="auto"/>
        </w:pBdr>
        <w:spacing w:before="120"/>
        <w:rPr>
          <w:b/>
          <w:bCs/>
          <w:i/>
          <w:iCs/>
        </w:rPr>
      </w:pPr>
      <w:r w:rsidRPr="005D0B8F">
        <w:rPr>
          <w:b/>
          <w:bCs/>
          <w:i/>
          <w:iCs/>
        </w:rPr>
        <w:t>Cadre réservé à l’acheteur :</w:t>
      </w:r>
    </w:p>
    <w:p w14:paraId="127F6B8C" w14:textId="7E0D71C0" w:rsidR="005D0B8F" w:rsidRPr="005D0B8F" w:rsidRDefault="31C59D31" w:rsidP="009337CB">
      <w:pPr>
        <w:pBdr>
          <w:top w:val="single" w:sz="4" w:space="1" w:color="auto"/>
          <w:left w:val="single" w:sz="4" w:space="4" w:color="auto"/>
          <w:bottom w:val="single" w:sz="4" w:space="0" w:color="auto"/>
          <w:right w:val="single" w:sz="4" w:space="4" w:color="auto"/>
        </w:pBdr>
        <w:spacing w:before="120"/>
        <w:jc w:val="center"/>
        <w:rPr>
          <w:b/>
          <w:bCs/>
          <w:color w:val="0000FF"/>
        </w:rPr>
      </w:pPr>
      <w:r w:rsidRPr="009337CB">
        <w:rPr>
          <w:b/>
          <w:bCs/>
          <w:color w:val="0000FF"/>
        </w:rPr>
        <w:t xml:space="preserve">Marché n° </w:t>
      </w:r>
      <w:r w:rsidR="00936A91" w:rsidRPr="009337CB">
        <w:rPr>
          <w:b/>
          <w:bCs/>
          <w:color w:val="0000FF"/>
        </w:rPr>
        <w:t>………</w:t>
      </w:r>
      <w:r w:rsidR="7203CEA5" w:rsidRPr="009337CB">
        <w:rPr>
          <w:b/>
          <w:bCs/>
          <w:color w:val="0000FF"/>
        </w:rPr>
        <w:t xml:space="preserve"> </w:t>
      </w:r>
    </w:p>
    <w:p w14:paraId="4EFD3F51" w14:textId="74CDB400" w:rsidR="000A4B93" w:rsidRPr="00F820E7" w:rsidRDefault="658A8AFB" w:rsidP="005D0B8F">
      <w:pPr>
        <w:spacing w:before="120"/>
      </w:pPr>
      <w:proofErr w:type="gramStart"/>
      <w:r w:rsidRPr="00F820E7">
        <w:rPr>
          <w:rFonts w:eastAsia="Trebuchet MS"/>
          <w:b/>
          <w:bCs/>
          <w:sz w:val="28"/>
          <w:szCs w:val="28"/>
        </w:rPr>
        <w:t>issu</w:t>
      </w:r>
      <w:proofErr w:type="gramEnd"/>
      <w:r w:rsidRPr="00F820E7">
        <w:rPr>
          <w:rFonts w:eastAsia="Trebuchet MS"/>
          <w:b/>
          <w:bCs/>
          <w:sz w:val="28"/>
          <w:szCs w:val="28"/>
        </w:rPr>
        <w:t xml:space="preserve"> de la procédure</w:t>
      </w:r>
      <w:r w:rsidR="6766B08B" w:rsidRPr="00F820E7">
        <w:rPr>
          <w:rFonts w:eastAsia="Trebuchet MS"/>
          <w:b/>
          <w:bCs/>
          <w:sz w:val="28"/>
          <w:szCs w:val="28"/>
        </w:rPr>
        <w:t xml:space="preserve"> suivante</w:t>
      </w:r>
    </w:p>
    <w:p w14:paraId="5840F8D6" w14:textId="5F06B8DF" w:rsidR="009337CB" w:rsidRPr="009337CB" w:rsidRDefault="00084B4D" w:rsidP="009337CB">
      <w:pPr>
        <w:pStyle w:val="Paragraphedeliste"/>
        <w:numPr>
          <w:ilvl w:val="0"/>
          <w:numId w:val="21"/>
        </w:numPr>
        <w:spacing w:before="120" w:after="0" w:line="240" w:lineRule="auto"/>
        <w:contextualSpacing w:val="0"/>
        <w:rPr>
          <w:rFonts w:eastAsia="Arial Narrow" w:cstheme="minorHAnsi"/>
        </w:rPr>
      </w:pPr>
      <w:r w:rsidRPr="00F820E7">
        <w:rPr>
          <w:rFonts w:eastAsia="Arial Narrow" w:cstheme="minorHAnsi"/>
        </w:rPr>
        <w:t>Procédure adaptée, en application des articles L2123-1, R. 2123-1</w:t>
      </w:r>
      <w:r w:rsidRPr="00F820E7">
        <w:rPr>
          <w:rFonts w:cstheme="minorHAnsi"/>
          <w:shd w:val="clear" w:color="auto" w:fill="F4F4F4"/>
        </w:rPr>
        <w:t xml:space="preserve"> </w:t>
      </w:r>
      <w:r w:rsidRPr="00F820E7">
        <w:rPr>
          <w:rFonts w:eastAsia="Arial Narrow" w:cstheme="minorHAnsi"/>
        </w:rPr>
        <w:t>3° et R. 2123-8</w:t>
      </w:r>
      <w:r w:rsidR="00C01D43">
        <w:t xml:space="preserve"> </w:t>
      </w:r>
      <w:r w:rsidRPr="00F820E7">
        <w:rPr>
          <w:rFonts w:eastAsia="Arial Narrow" w:cstheme="minorHAnsi"/>
        </w:rPr>
        <w:t>du Code de la commande publique</w:t>
      </w:r>
      <w:r w:rsidR="00F820E7" w:rsidRPr="00F820E7">
        <w:rPr>
          <w:rFonts w:eastAsia="Arial Narrow" w:cstheme="minorHAnsi"/>
        </w:rPr>
        <w:t>.</w:t>
      </w:r>
    </w:p>
    <w:p w14:paraId="1B0D5FC2" w14:textId="77777777" w:rsidR="009337CB" w:rsidRPr="00F820E7" w:rsidRDefault="009337CB" w:rsidP="009337CB">
      <w:pPr>
        <w:pStyle w:val="Paragraphedeliste"/>
        <w:spacing w:before="120" w:after="0" w:line="240" w:lineRule="auto"/>
        <w:contextualSpacing w:val="0"/>
        <w:rPr>
          <w:rFonts w:eastAsia="Arial Narrow" w:cstheme="minorHAnsi"/>
        </w:rPr>
      </w:pPr>
    </w:p>
    <w:p w14:paraId="47877B72" w14:textId="6B1F4FD8" w:rsidR="009337CB" w:rsidRPr="009337CB" w:rsidRDefault="00672823" w:rsidP="008F7EDA">
      <w:pPr>
        <w:pStyle w:val="Paragraphedeliste"/>
        <w:spacing w:before="120"/>
        <w:ind w:left="0"/>
        <w:contextualSpacing w:val="0"/>
        <w:rPr>
          <w:rFonts w:eastAsia="Arial Narrow" w:cstheme="minorHAnsi"/>
          <w:sz w:val="32"/>
          <w:szCs w:val="32"/>
        </w:rPr>
      </w:pPr>
      <w:r w:rsidRPr="009E4085">
        <w:rPr>
          <w:rFonts w:ascii="Wingdings" w:eastAsia="Wingdings" w:hAnsi="Wingdings" w:cstheme="minorHAnsi"/>
          <w:b/>
          <w:bCs/>
          <w:color w:val="FF0000"/>
          <w:sz w:val="40"/>
          <w:szCs w:val="40"/>
        </w:rPr>
        <w:t>?</w:t>
      </w:r>
      <w:r>
        <w:rPr>
          <w:rFonts w:eastAsia="Arial Narrow" w:cstheme="minorHAnsi"/>
          <w:b/>
          <w:bCs/>
          <w:color w:val="FF0000"/>
          <w:sz w:val="32"/>
          <w:szCs w:val="32"/>
        </w:rPr>
        <w:t xml:space="preserve"> </w:t>
      </w:r>
      <w:r w:rsidRPr="009337CB">
        <w:rPr>
          <w:rFonts w:eastAsia="Arial Narrow" w:cstheme="minorHAnsi"/>
          <w:b/>
          <w:bCs/>
        </w:rPr>
        <w:t>Information à remplir par le candidat</w:t>
      </w:r>
    </w:p>
    <w:p w14:paraId="5BC707F7" w14:textId="77777777" w:rsidR="009337CB" w:rsidRDefault="009337CB" w:rsidP="008F7EDA">
      <w:pPr>
        <w:pStyle w:val="Paragraphedeliste"/>
        <w:spacing w:before="120"/>
        <w:ind w:left="0"/>
        <w:contextualSpacing w:val="0"/>
        <w:rPr>
          <w:rFonts w:eastAsia="Arial Narrow" w:cstheme="minorHAnsi"/>
        </w:rPr>
      </w:pPr>
    </w:p>
    <w:p w14:paraId="4FF86DE5" w14:textId="7F50BC3C" w:rsidR="00FF47EC" w:rsidRPr="009337CB" w:rsidRDefault="008F7EDA" w:rsidP="009337CB">
      <w:pPr>
        <w:pStyle w:val="Paragraphedeliste"/>
        <w:spacing w:before="120"/>
        <w:ind w:left="0"/>
        <w:contextualSpacing w:val="0"/>
        <w:rPr>
          <w:rFonts w:eastAsia="Arial Narrow" w:cstheme="minorHAnsi"/>
        </w:rPr>
      </w:pPr>
      <w:r w:rsidRPr="008F7EDA">
        <w:rPr>
          <w:rFonts w:eastAsia="Arial Narrow" w:cstheme="minorHAnsi"/>
        </w:rPr>
        <w:t xml:space="preserve">Ce document contient </w:t>
      </w:r>
      <w:r w:rsidRPr="008F7EDA">
        <w:rPr>
          <w:rFonts w:eastAsia="Arial Narrow" w:cstheme="minorHAnsi"/>
          <w:highlight w:val="yellow"/>
        </w:rPr>
        <w:fldChar w:fldCharType="begin"/>
      </w:r>
      <w:r w:rsidRPr="008F7EDA">
        <w:rPr>
          <w:rFonts w:eastAsia="Arial Narrow" w:cstheme="minorHAnsi"/>
          <w:highlight w:val="yellow"/>
        </w:rPr>
        <w:instrText>NUMPAGES</w:instrText>
      </w:r>
      <w:r w:rsidRPr="008F7EDA">
        <w:rPr>
          <w:rFonts w:eastAsia="Arial Narrow" w:cstheme="minorHAnsi"/>
          <w:highlight w:val="yellow"/>
        </w:rPr>
        <w:fldChar w:fldCharType="separate"/>
      </w:r>
      <w:r w:rsidR="00DE4B85">
        <w:rPr>
          <w:rFonts w:eastAsia="Arial Narrow" w:cstheme="minorHAnsi"/>
          <w:noProof/>
          <w:highlight w:val="yellow"/>
        </w:rPr>
        <w:t>34</w:t>
      </w:r>
      <w:r w:rsidRPr="008F7EDA">
        <w:rPr>
          <w:rFonts w:eastAsia="Arial Narrow" w:cstheme="minorHAnsi"/>
          <w:highlight w:val="yellow"/>
        </w:rPr>
        <w:fldChar w:fldCharType="end"/>
      </w:r>
      <w:r w:rsidRPr="008F7EDA">
        <w:rPr>
          <w:rFonts w:eastAsia="Arial Narrow" w:cstheme="minorHAnsi"/>
        </w:rPr>
        <w:t xml:space="preserve"> pages</w:t>
      </w:r>
      <w:r>
        <w:rPr>
          <w:rFonts w:eastAsia="Arial Narrow" w:cstheme="minorHAnsi"/>
        </w:rPr>
        <w:t xml:space="preserve"> avec les annexes.</w:t>
      </w:r>
    </w:p>
    <w:p w14:paraId="2CC3F153" w14:textId="59B7BEAF" w:rsidR="001612A2" w:rsidRDefault="001612A2">
      <w:pPr>
        <w:spacing w:after="200" w:line="276" w:lineRule="auto"/>
        <w:rPr>
          <w:rFonts w:cstheme="minorHAnsi"/>
          <w:b/>
          <w:caps/>
        </w:rPr>
      </w:pPr>
      <w:r>
        <w:rPr>
          <w:rFonts w:cstheme="minorHAnsi"/>
        </w:rPr>
        <w:br w:type="page"/>
      </w:r>
    </w:p>
    <w:p w14:paraId="7814E308" w14:textId="0428D019" w:rsidR="0058331B" w:rsidRPr="00FE4B34" w:rsidRDefault="0058331B" w:rsidP="000B62A9">
      <w:pPr>
        <w:pStyle w:val="TM1"/>
        <w:spacing w:before="120" w:after="120"/>
        <w:jc w:val="center"/>
        <w:rPr>
          <w:rFonts w:cstheme="minorHAnsi"/>
          <w:u w:val="none"/>
        </w:rPr>
      </w:pPr>
      <w:r w:rsidRPr="00FE4B34">
        <w:rPr>
          <w:rFonts w:cstheme="minorHAnsi"/>
          <w:u w:val="none"/>
        </w:rPr>
        <w:lastRenderedPageBreak/>
        <w:t>SOMMAIRE</w:t>
      </w:r>
    </w:p>
    <w:p w14:paraId="01833318" w14:textId="62A0E6C6" w:rsidR="00D13DD5" w:rsidRDefault="00803D41">
      <w:pPr>
        <w:pStyle w:val="TM1"/>
        <w:rPr>
          <w:rFonts w:eastAsiaTheme="minorEastAsia"/>
          <w:b w:val="0"/>
          <w:caps w:val="0"/>
          <w:noProof/>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201920518" w:history="1">
        <w:r w:rsidR="00D13DD5" w:rsidRPr="00181D54">
          <w:rPr>
            <w:rStyle w:val="Lienhypertexte"/>
            <w:rFonts w:cstheme="minorHAnsi"/>
            <w:noProof/>
          </w:rPr>
          <w:t>PREAMBULE</w:t>
        </w:r>
        <w:r w:rsidR="00D13DD5">
          <w:rPr>
            <w:noProof/>
            <w:webHidden/>
          </w:rPr>
          <w:tab/>
        </w:r>
        <w:r w:rsidR="00D13DD5">
          <w:rPr>
            <w:noProof/>
            <w:webHidden/>
          </w:rPr>
          <w:fldChar w:fldCharType="begin"/>
        </w:r>
        <w:r w:rsidR="00D13DD5">
          <w:rPr>
            <w:noProof/>
            <w:webHidden/>
          </w:rPr>
          <w:instrText xml:space="preserve"> PAGEREF _Toc201920518 \h </w:instrText>
        </w:r>
        <w:r w:rsidR="00D13DD5">
          <w:rPr>
            <w:noProof/>
            <w:webHidden/>
          </w:rPr>
        </w:r>
        <w:r w:rsidR="00D13DD5">
          <w:rPr>
            <w:noProof/>
            <w:webHidden/>
          </w:rPr>
          <w:fldChar w:fldCharType="separate"/>
        </w:r>
        <w:r w:rsidR="00D13DD5">
          <w:rPr>
            <w:noProof/>
            <w:webHidden/>
          </w:rPr>
          <w:t>3</w:t>
        </w:r>
        <w:r w:rsidR="00D13DD5">
          <w:rPr>
            <w:noProof/>
            <w:webHidden/>
          </w:rPr>
          <w:fldChar w:fldCharType="end"/>
        </w:r>
      </w:hyperlink>
    </w:p>
    <w:p w14:paraId="214BCF4D" w14:textId="62B78009" w:rsidR="00D13DD5" w:rsidRDefault="00D13DD5">
      <w:pPr>
        <w:pStyle w:val="TM1"/>
        <w:rPr>
          <w:rFonts w:eastAsiaTheme="minorEastAsia"/>
          <w:b w:val="0"/>
          <w:caps w:val="0"/>
          <w:noProof/>
          <w:u w:val="none"/>
          <w:lang w:eastAsia="fr-FR"/>
        </w:rPr>
      </w:pPr>
      <w:hyperlink w:anchor="_Toc201920519" w:history="1">
        <w:r w:rsidRPr="00181D54">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_Toc201920519 \h </w:instrText>
        </w:r>
        <w:r>
          <w:rPr>
            <w:noProof/>
            <w:webHidden/>
          </w:rPr>
        </w:r>
        <w:r>
          <w:rPr>
            <w:noProof/>
            <w:webHidden/>
          </w:rPr>
          <w:fldChar w:fldCharType="separate"/>
        </w:r>
        <w:r>
          <w:rPr>
            <w:noProof/>
            <w:webHidden/>
          </w:rPr>
          <w:t>4</w:t>
        </w:r>
        <w:r>
          <w:rPr>
            <w:noProof/>
            <w:webHidden/>
          </w:rPr>
          <w:fldChar w:fldCharType="end"/>
        </w:r>
      </w:hyperlink>
    </w:p>
    <w:p w14:paraId="745C7D8F" w14:textId="2433AB3F" w:rsidR="00D13DD5" w:rsidRDefault="00D13DD5">
      <w:pPr>
        <w:pStyle w:val="TM1"/>
        <w:rPr>
          <w:rFonts w:eastAsiaTheme="minorEastAsia"/>
          <w:b w:val="0"/>
          <w:caps w:val="0"/>
          <w:noProof/>
          <w:u w:val="none"/>
          <w:lang w:eastAsia="fr-FR"/>
        </w:rPr>
      </w:pPr>
      <w:hyperlink w:anchor="_Toc201920520" w:history="1">
        <w:r w:rsidRPr="00181D54">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_Toc201920520 \h </w:instrText>
        </w:r>
        <w:r>
          <w:rPr>
            <w:noProof/>
            <w:webHidden/>
          </w:rPr>
        </w:r>
        <w:r>
          <w:rPr>
            <w:noProof/>
            <w:webHidden/>
          </w:rPr>
          <w:fldChar w:fldCharType="separate"/>
        </w:r>
        <w:r>
          <w:rPr>
            <w:noProof/>
            <w:webHidden/>
          </w:rPr>
          <w:t>7</w:t>
        </w:r>
        <w:r>
          <w:rPr>
            <w:noProof/>
            <w:webHidden/>
          </w:rPr>
          <w:fldChar w:fldCharType="end"/>
        </w:r>
      </w:hyperlink>
    </w:p>
    <w:p w14:paraId="1B49D252" w14:textId="1BD683CF" w:rsidR="00D13DD5" w:rsidRDefault="00D13DD5">
      <w:pPr>
        <w:pStyle w:val="TM1"/>
        <w:rPr>
          <w:rFonts w:eastAsiaTheme="minorEastAsia"/>
          <w:b w:val="0"/>
          <w:caps w:val="0"/>
          <w:noProof/>
          <w:u w:val="none"/>
          <w:lang w:eastAsia="fr-FR"/>
        </w:rPr>
      </w:pPr>
      <w:hyperlink w:anchor="_Toc201920521" w:history="1">
        <w:r w:rsidRPr="00181D54">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_Toc201920521 \h </w:instrText>
        </w:r>
        <w:r>
          <w:rPr>
            <w:noProof/>
            <w:webHidden/>
          </w:rPr>
        </w:r>
        <w:r>
          <w:rPr>
            <w:noProof/>
            <w:webHidden/>
          </w:rPr>
          <w:fldChar w:fldCharType="separate"/>
        </w:r>
        <w:r>
          <w:rPr>
            <w:noProof/>
            <w:webHidden/>
          </w:rPr>
          <w:t>8</w:t>
        </w:r>
        <w:r>
          <w:rPr>
            <w:noProof/>
            <w:webHidden/>
          </w:rPr>
          <w:fldChar w:fldCharType="end"/>
        </w:r>
      </w:hyperlink>
    </w:p>
    <w:p w14:paraId="7A165D4A" w14:textId="6655B0A0" w:rsidR="00D13DD5" w:rsidRDefault="00D13DD5">
      <w:pPr>
        <w:pStyle w:val="TM1"/>
        <w:rPr>
          <w:rFonts w:eastAsiaTheme="minorEastAsia"/>
          <w:b w:val="0"/>
          <w:caps w:val="0"/>
          <w:noProof/>
          <w:u w:val="none"/>
          <w:lang w:eastAsia="fr-FR"/>
        </w:rPr>
      </w:pPr>
      <w:hyperlink w:anchor="_Toc201920522" w:history="1">
        <w:r w:rsidRPr="00181D54">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_Toc201920522 \h </w:instrText>
        </w:r>
        <w:r>
          <w:rPr>
            <w:noProof/>
            <w:webHidden/>
          </w:rPr>
        </w:r>
        <w:r>
          <w:rPr>
            <w:noProof/>
            <w:webHidden/>
          </w:rPr>
          <w:fldChar w:fldCharType="separate"/>
        </w:r>
        <w:r>
          <w:rPr>
            <w:noProof/>
            <w:webHidden/>
          </w:rPr>
          <w:t>8</w:t>
        </w:r>
        <w:r>
          <w:rPr>
            <w:noProof/>
            <w:webHidden/>
          </w:rPr>
          <w:fldChar w:fldCharType="end"/>
        </w:r>
      </w:hyperlink>
    </w:p>
    <w:p w14:paraId="4705E75A" w14:textId="0404BB65" w:rsidR="00D13DD5" w:rsidRDefault="00D13DD5">
      <w:pPr>
        <w:pStyle w:val="TM1"/>
        <w:rPr>
          <w:rFonts w:eastAsiaTheme="minorEastAsia"/>
          <w:b w:val="0"/>
          <w:caps w:val="0"/>
          <w:noProof/>
          <w:u w:val="none"/>
          <w:lang w:eastAsia="fr-FR"/>
        </w:rPr>
      </w:pPr>
      <w:hyperlink w:anchor="_Toc201920523" w:history="1">
        <w:r w:rsidRPr="00181D54">
          <w:rPr>
            <w:rStyle w:val="Lienhypertexte"/>
            <w:rFonts w:cstheme="minorHAnsi"/>
            <w:noProof/>
          </w:rPr>
          <w:t>ARTICLE 5 - PRIX</w:t>
        </w:r>
        <w:r>
          <w:rPr>
            <w:noProof/>
            <w:webHidden/>
          </w:rPr>
          <w:tab/>
        </w:r>
        <w:r>
          <w:rPr>
            <w:noProof/>
            <w:webHidden/>
          </w:rPr>
          <w:fldChar w:fldCharType="begin"/>
        </w:r>
        <w:r>
          <w:rPr>
            <w:noProof/>
            <w:webHidden/>
          </w:rPr>
          <w:instrText xml:space="preserve"> PAGEREF _Toc201920523 \h </w:instrText>
        </w:r>
        <w:r>
          <w:rPr>
            <w:noProof/>
            <w:webHidden/>
          </w:rPr>
        </w:r>
        <w:r>
          <w:rPr>
            <w:noProof/>
            <w:webHidden/>
          </w:rPr>
          <w:fldChar w:fldCharType="separate"/>
        </w:r>
        <w:r>
          <w:rPr>
            <w:noProof/>
            <w:webHidden/>
          </w:rPr>
          <w:t>9</w:t>
        </w:r>
        <w:r>
          <w:rPr>
            <w:noProof/>
            <w:webHidden/>
          </w:rPr>
          <w:fldChar w:fldCharType="end"/>
        </w:r>
      </w:hyperlink>
    </w:p>
    <w:p w14:paraId="4889511F" w14:textId="69BB5164" w:rsidR="00D13DD5" w:rsidRDefault="00D13DD5">
      <w:pPr>
        <w:pStyle w:val="TM1"/>
        <w:rPr>
          <w:rFonts w:eastAsiaTheme="minorEastAsia"/>
          <w:b w:val="0"/>
          <w:caps w:val="0"/>
          <w:noProof/>
          <w:u w:val="none"/>
          <w:lang w:eastAsia="fr-FR"/>
        </w:rPr>
      </w:pPr>
      <w:hyperlink w:anchor="_Toc201920524" w:history="1">
        <w:r w:rsidRPr="00181D54">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_Toc201920524 \h </w:instrText>
        </w:r>
        <w:r>
          <w:rPr>
            <w:noProof/>
            <w:webHidden/>
          </w:rPr>
        </w:r>
        <w:r>
          <w:rPr>
            <w:noProof/>
            <w:webHidden/>
          </w:rPr>
          <w:fldChar w:fldCharType="separate"/>
        </w:r>
        <w:r>
          <w:rPr>
            <w:noProof/>
            <w:webHidden/>
          </w:rPr>
          <w:t>11</w:t>
        </w:r>
        <w:r>
          <w:rPr>
            <w:noProof/>
            <w:webHidden/>
          </w:rPr>
          <w:fldChar w:fldCharType="end"/>
        </w:r>
      </w:hyperlink>
    </w:p>
    <w:p w14:paraId="56F9DB8A" w14:textId="65FA556B" w:rsidR="00D13DD5" w:rsidRDefault="00D13DD5">
      <w:pPr>
        <w:pStyle w:val="TM1"/>
        <w:rPr>
          <w:rFonts w:eastAsiaTheme="minorEastAsia"/>
          <w:b w:val="0"/>
          <w:caps w:val="0"/>
          <w:noProof/>
          <w:u w:val="none"/>
          <w:lang w:eastAsia="fr-FR"/>
        </w:rPr>
      </w:pPr>
      <w:hyperlink w:anchor="_Toc201920525" w:history="1">
        <w:r w:rsidRPr="00181D54">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_Toc201920525 \h </w:instrText>
        </w:r>
        <w:r>
          <w:rPr>
            <w:noProof/>
            <w:webHidden/>
          </w:rPr>
        </w:r>
        <w:r>
          <w:rPr>
            <w:noProof/>
            <w:webHidden/>
          </w:rPr>
          <w:fldChar w:fldCharType="separate"/>
        </w:r>
        <w:r>
          <w:rPr>
            <w:noProof/>
            <w:webHidden/>
          </w:rPr>
          <w:t>13</w:t>
        </w:r>
        <w:r>
          <w:rPr>
            <w:noProof/>
            <w:webHidden/>
          </w:rPr>
          <w:fldChar w:fldCharType="end"/>
        </w:r>
      </w:hyperlink>
    </w:p>
    <w:p w14:paraId="4A682FB3" w14:textId="281AF7A4" w:rsidR="00D13DD5" w:rsidRDefault="00D13DD5">
      <w:pPr>
        <w:pStyle w:val="TM1"/>
        <w:rPr>
          <w:rFonts w:eastAsiaTheme="minorEastAsia"/>
          <w:b w:val="0"/>
          <w:caps w:val="0"/>
          <w:noProof/>
          <w:u w:val="none"/>
          <w:lang w:eastAsia="fr-FR"/>
        </w:rPr>
      </w:pPr>
      <w:hyperlink w:anchor="_Toc201920526" w:history="1">
        <w:r w:rsidRPr="00181D54">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_Toc201920526 \h </w:instrText>
        </w:r>
        <w:r>
          <w:rPr>
            <w:noProof/>
            <w:webHidden/>
          </w:rPr>
        </w:r>
        <w:r>
          <w:rPr>
            <w:noProof/>
            <w:webHidden/>
          </w:rPr>
          <w:fldChar w:fldCharType="separate"/>
        </w:r>
        <w:r>
          <w:rPr>
            <w:noProof/>
            <w:webHidden/>
          </w:rPr>
          <w:t>15</w:t>
        </w:r>
        <w:r>
          <w:rPr>
            <w:noProof/>
            <w:webHidden/>
          </w:rPr>
          <w:fldChar w:fldCharType="end"/>
        </w:r>
      </w:hyperlink>
    </w:p>
    <w:p w14:paraId="19FAB574" w14:textId="7CB5891F" w:rsidR="00D13DD5" w:rsidRDefault="00D13DD5">
      <w:pPr>
        <w:pStyle w:val="TM1"/>
        <w:rPr>
          <w:rFonts w:eastAsiaTheme="minorEastAsia"/>
          <w:b w:val="0"/>
          <w:caps w:val="0"/>
          <w:noProof/>
          <w:u w:val="none"/>
          <w:lang w:eastAsia="fr-FR"/>
        </w:rPr>
      </w:pPr>
      <w:hyperlink w:anchor="_Toc201920527" w:history="1">
        <w:r w:rsidRPr="00181D54">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_Toc201920527 \h </w:instrText>
        </w:r>
        <w:r>
          <w:rPr>
            <w:noProof/>
            <w:webHidden/>
          </w:rPr>
        </w:r>
        <w:r>
          <w:rPr>
            <w:noProof/>
            <w:webHidden/>
          </w:rPr>
          <w:fldChar w:fldCharType="separate"/>
        </w:r>
        <w:r>
          <w:rPr>
            <w:noProof/>
            <w:webHidden/>
          </w:rPr>
          <w:t>17</w:t>
        </w:r>
        <w:r>
          <w:rPr>
            <w:noProof/>
            <w:webHidden/>
          </w:rPr>
          <w:fldChar w:fldCharType="end"/>
        </w:r>
      </w:hyperlink>
    </w:p>
    <w:p w14:paraId="420FEB4C" w14:textId="31F98082" w:rsidR="00D13DD5" w:rsidRDefault="00D13DD5">
      <w:pPr>
        <w:pStyle w:val="TM1"/>
        <w:rPr>
          <w:rFonts w:eastAsiaTheme="minorEastAsia"/>
          <w:b w:val="0"/>
          <w:caps w:val="0"/>
          <w:noProof/>
          <w:u w:val="none"/>
          <w:lang w:eastAsia="fr-FR"/>
        </w:rPr>
      </w:pPr>
      <w:hyperlink w:anchor="_Toc201920528" w:history="1">
        <w:r w:rsidRPr="00181D54">
          <w:rPr>
            <w:rStyle w:val="Lienhypertexte"/>
            <w:rFonts w:cstheme="minorHAnsi"/>
            <w:noProof/>
          </w:rPr>
          <w:t>ARTICLE 10 - INSERTION DES PERSONNES ÉLOIGNÉES DE L’EMPLOI</w:t>
        </w:r>
        <w:r>
          <w:rPr>
            <w:noProof/>
            <w:webHidden/>
          </w:rPr>
          <w:tab/>
        </w:r>
        <w:r>
          <w:rPr>
            <w:noProof/>
            <w:webHidden/>
          </w:rPr>
          <w:fldChar w:fldCharType="begin"/>
        </w:r>
        <w:r>
          <w:rPr>
            <w:noProof/>
            <w:webHidden/>
          </w:rPr>
          <w:instrText xml:space="preserve"> PAGEREF _Toc201920528 \h </w:instrText>
        </w:r>
        <w:r>
          <w:rPr>
            <w:noProof/>
            <w:webHidden/>
          </w:rPr>
        </w:r>
        <w:r>
          <w:rPr>
            <w:noProof/>
            <w:webHidden/>
          </w:rPr>
          <w:fldChar w:fldCharType="separate"/>
        </w:r>
        <w:r>
          <w:rPr>
            <w:noProof/>
            <w:webHidden/>
          </w:rPr>
          <w:t>18</w:t>
        </w:r>
        <w:r>
          <w:rPr>
            <w:noProof/>
            <w:webHidden/>
          </w:rPr>
          <w:fldChar w:fldCharType="end"/>
        </w:r>
      </w:hyperlink>
    </w:p>
    <w:p w14:paraId="77C29960" w14:textId="1A9B952E" w:rsidR="00D13DD5" w:rsidRDefault="00D13DD5">
      <w:pPr>
        <w:pStyle w:val="TM1"/>
        <w:rPr>
          <w:rFonts w:eastAsiaTheme="minorEastAsia"/>
          <w:b w:val="0"/>
          <w:caps w:val="0"/>
          <w:noProof/>
          <w:u w:val="none"/>
          <w:lang w:eastAsia="fr-FR"/>
        </w:rPr>
      </w:pPr>
      <w:hyperlink w:anchor="_Toc201920529" w:history="1">
        <w:r w:rsidRPr="00181D54">
          <w:rPr>
            <w:rStyle w:val="Lienhypertexte"/>
            <w:rFonts w:cstheme="minorHAnsi"/>
            <w:noProof/>
          </w:rPr>
          <w:t>ARTICLE 11 - CONSTATATION DE L’EXÉCUTION DES PRESTATIONS</w:t>
        </w:r>
        <w:r>
          <w:rPr>
            <w:noProof/>
            <w:webHidden/>
          </w:rPr>
          <w:tab/>
        </w:r>
        <w:r>
          <w:rPr>
            <w:noProof/>
            <w:webHidden/>
          </w:rPr>
          <w:fldChar w:fldCharType="begin"/>
        </w:r>
        <w:r>
          <w:rPr>
            <w:noProof/>
            <w:webHidden/>
          </w:rPr>
          <w:instrText xml:space="preserve"> PAGEREF _Toc201920529 \h </w:instrText>
        </w:r>
        <w:r>
          <w:rPr>
            <w:noProof/>
            <w:webHidden/>
          </w:rPr>
        </w:r>
        <w:r>
          <w:rPr>
            <w:noProof/>
            <w:webHidden/>
          </w:rPr>
          <w:fldChar w:fldCharType="separate"/>
        </w:r>
        <w:r>
          <w:rPr>
            <w:noProof/>
            <w:webHidden/>
          </w:rPr>
          <w:t>18</w:t>
        </w:r>
        <w:r>
          <w:rPr>
            <w:noProof/>
            <w:webHidden/>
          </w:rPr>
          <w:fldChar w:fldCharType="end"/>
        </w:r>
      </w:hyperlink>
    </w:p>
    <w:p w14:paraId="7F82DEBF" w14:textId="5DAA5B5D" w:rsidR="00D13DD5" w:rsidRDefault="00D13DD5">
      <w:pPr>
        <w:pStyle w:val="TM1"/>
        <w:rPr>
          <w:rFonts w:eastAsiaTheme="minorEastAsia"/>
          <w:b w:val="0"/>
          <w:caps w:val="0"/>
          <w:noProof/>
          <w:u w:val="none"/>
          <w:lang w:eastAsia="fr-FR"/>
        </w:rPr>
      </w:pPr>
      <w:hyperlink w:anchor="_Toc201920530" w:history="1">
        <w:r w:rsidRPr="00181D54">
          <w:rPr>
            <w:rStyle w:val="Lienhypertexte"/>
            <w:rFonts w:cstheme="minorHAnsi"/>
            <w:noProof/>
          </w:rPr>
          <w:t>ARTICLE 12 - PÉNALITÉS ET SANCTIONS</w:t>
        </w:r>
        <w:r>
          <w:rPr>
            <w:noProof/>
            <w:webHidden/>
          </w:rPr>
          <w:tab/>
        </w:r>
        <w:r>
          <w:rPr>
            <w:noProof/>
            <w:webHidden/>
          </w:rPr>
          <w:fldChar w:fldCharType="begin"/>
        </w:r>
        <w:r>
          <w:rPr>
            <w:noProof/>
            <w:webHidden/>
          </w:rPr>
          <w:instrText xml:space="preserve"> PAGEREF _Toc201920530 \h </w:instrText>
        </w:r>
        <w:r>
          <w:rPr>
            <w:noProof/>
            <w:webHidden/>
          </w:rPr>
        </w:r>
        <w:r>
          <w:rPr>
            <w:noProof/>
            <w:webHidden/>
          </w:rPr>
          <w:fldChar w:fldCharType="separate"/>
        </w:r>
        <w:r>
          <w:rPr>
            <w:noProof/>
            <w:webHidden/>
          </w:rPr>
          <w:t>19</w:t>
        </w:r>
        <w:r>
          <w:rPr>
            <w:noProof/>
            <w:webHidden/>
          </w:rPr>
          <w:fldChar w:fldCharType="end"/>
        </w:r>
      </w:hyperlink>
    </w:p>
    <w:p w14:paraId="5AA854B9" w14:textId="473BB499" w:rsidR="00D13DD5" w:rsidRDefault="00D13DD5">
      <w:pPr>
        <w:pStyle w:val="TM1"/>
        <w:rPr>
          <w:rFonts w:eastAsiaTheme="minorEastAsia"/>
          <w:b w:val="0"/>
          <w:caps w:val="0"/>
          <w:noProof/>
          <w:u w:val="none"/>
          <w:lang w:eastAsia="fr-FR"/>
        </w:rPr>
      </w:pPr>
      <w:hyperlink w:anchor="_Toc201920531" w:history="1">
        <w:r w:rsidRPr="00181D54">
          <w:rPr>
            <w:rStyle w:val="Lienhypertexte"/>
            <w:rFonts w:cstheme="minorHAnsi"/>
            <w:noProof/>
          </w:rPr>
          <w:t>ARTICLE 13 - CLAUSE DE RÉEXAMEN</w:t>
        </w:r>
        <w:r>
          <w:rPr>
            <w:noProof/>
            <w:webHidden/>
          </w:rPr>
          <w:tab/>
        </w:r>
        <w:r>
          <w:rPr>
            <w:noProof/>
            <w:webHidden/>
          </w:rPr>
          <w:fldChar w:fldCharType="begin"/>
        </w:r>
        <w:r>
          <w:rPr>
            <w:noProof/>
            <w:webHidden/>
          </w:rPr>
          <w:instrText xml:space="preserve"> PAGEREF _Toc201920531 \h </w:instrText>
        </w:r>
        <w:r>
          <w:rPr>
            <w:noProof/>
            <w:webHidden/>
          </w:rPr>
        </w:r>
        <w:r>
          <w:rPr>
            <w:noProof/>
            <w:webHidden/>
          </w:rPr>
          <w:fldChar w:fldCharType="separate"/>
        </w:r>
        <w:r>
          <w:rPr>
            <w:noProof/>
            <w:webHidden/>
          </w:rPr>
          <w:t>21</w:t>
        </w:r>
        <w:r>
          <w:rPr>
            <w:noProof/>
            <w:webHidden/>
          </w:rPr>
          <w:fldChar w:fldCharType="end"/>
        </w:r>
      </w:hyperlink>
    </w:p>
    <w:p w14:paraId="06C7297B" w14:textId="142894FB" w:rsidR="00D13DD5" w:rsidRDefault="00D13DD5">
      <w:pPr>
        <w:pStyle w:val="TM1"/>
        <w:rPr>
          <w:rFonts w:eastAsiaTheme="minorEastAsia"/>
          <w:b w:val="0"/>
          <w:caps w:val="0"/>
          <w:noProof/>
          <w:u w:val="none"/>
          <w:lang w:eastAsia="fr-FR"/>
        </w:rPr>
      </w:pPr>
      <w:hyperlink w:anchor="_Toc201920532" w:history="1">
        <w:r w:rsidRPr="00181D54">
          <w:rPr>
            <w:rStyle w:val="Lienhypertexte"/>
            <w:rFonts w:cstheme="minorHAnsi"/>
            <w:noProof/>
          </w:rPr>
          <w:t>ARTICLE 14 - SOUS-TRAITANCE</w:t>
        </w:r>
        <w:r>
          <w:rPr>
            <w:noProof/>
            <w:webHidden/>
          </w:rPr>
          <w:tab/>
        </w:r>
        <w:r>
          <w:rPr>
            <w:noProof/>
            <w:webHidden/>
          </w:rPr>
          <w:fldChar w:fldCharType="begin"/>
        </w:r>
        <w:r>
          <w:rPr>
            <w:noProof/>
            <w:webHidden/>
          </w:rPr>
          <w:instrText xml:space="preserve"> PAGEREF _Toc201920532 \h </w:instrText>
        </w:r>
        <w:r>
          <w:rPr>
            <w:noProof/>
            <w:webHidden/>
          </w:rPr>
        </w:r>
        <w:r>
          <w:rPr>
            <w:noProof/>
            <w:webHidden/>
          </w:rPr>
          <w:fldChar w:fldCharType="separate"/>
        </w:r>
        <w:r>
          <w:rPr>
            <w:noProof/>
            <w:webHidden/>
          </w:rPr>
          <w:t>23</w:t>
        </w:r>
        <w:r>
          <w:rPr>
            <w:noProof/>
            <w:webHidden/>
          </w:rPr>
          <w:fldChar w:fldCharType="end"/>
        </w:r>
      </w:hyperlink>
    </w:p>
    <w:p w14:paraId="218F1938" w14:textId="2C4AE327" w:rsidR="00D13DD5" w:rsidRDefault="00D13DD5">
      <w:pPr>
        <w:pStyle w:val="TM1"/>
        <w:rPr>
          <w:rFonts w:eastAsiaTheme="minorEastAsia"/>
          <w:b w:val="0"/>
          <w:caps w:val="0"/>
          <w:noProof/>
          <w:u w:val="none"/>
          <w:lang w:eastAsia="fr-FR"/>
        </w:rPr>
      </w:pPr>
      <w:hyperlink w:anchor="_Toc201920533" w:history="1">
        <w:r w:rsidRPr="00181D54">
          <w:rPr>
            <w:rStyle w:val="Lienhypertexte"/>
            <w:rFonts w:cstheme="minorHAnsi"/>
            <w:noProof/>
          </w:rPr>
          <w:t>ARTICLE 15 - CESSION DU MARCHÉ</w:t>
        </w:r>
        <w:r>
          <w:rPr>
            <w:noProof/>
            <w:webHidden/>
          </w:rPr>
          <w:tab/>
        </w:r>
        <w:r>
          <w:rPr>
            <w:noProof/>
            <w:webHidden/>
          </w:rPr>
          <w:fldChar w:fldCharType="begin"/>
        </w:r>
        <w:r>
          <w:rPr>
            <w:noProof/>
            <w:webHidden/>
          </w:rPr>
          <w:instrText xml:space="preserve"> PAGEREF _Toc201920533 \h </w:instrText>
        </w:r>
        <w:r>
          <w:rPr>
            <w:noProof/>
            <w:webHidden/>
          </w:rPr>
        </w:r>
        <w:r>
          <w:rPr>
            <w:noProof/>
            <w:webHidden/>
          </w:rPr>
          <w:fldChar w:fldCharType="separate"/>
        </w:r>
        <w:r>
          <w:rPr>
            <w:noProof/>
            <w:webHidden/>
          </w:rPr>
          <w:t>23</w:t>
        </w:r>
        <w:r>
          <w:rPr>
            <w:noProof/>
            <w:webHidden/>
          </w:rPr>
          <w:fldChar w:fldCharType="end"/>
        </w:r>
      </w:hyperlink>
    </w:p>
    <w:p w14:paraId="09C74267" w14:textId="7340C63D" w:rsidR="00D13DD5" w:rsidRDefault="00D13DD5">
      <w:pPr>
        <w:pStyle w:val="TM1"/>
        <w:rPr>
          <w:rFonts w:eastAsiaTheme="minorEastAsia"/>
          <w:b w:val="0"/>
          <w:caps w:val="0"/>
          <w:noProof/>
          <w:u w:val="none"/>
          <w:lang w:eastAsia="fr-FR"/>
        </w:rPr>
      </w:pPr>
      <w:hyperlink w:anchor="_Toc201920534" w:history="1">
        <w:r w:rsidRPr="00181D54">
          <w:rPr>
            <w:rStyle w:val="Lienhypertexte"/>
            <w:rFonts w:cstheme="minorHAnsi"/>
            <w:noProof/>
          </w:rPr>
          <w:t>ARTICLE 16 - CONFIDENTIALITÉ ET MESURES DE SÉCURITÉ</w:t>
        </w:r>
        <w:r>
          <w:rPr>
            <w:noProof/>
            <w:webHidden/>
          </w:rPr>
          <w:tab/>
        </w:r>
        <w:r>
          <w:rPr>
            <w:noProof/>
            <w:webHidden/>
          </w:rPr>
          <w:fldChar w:fldCharType="begin"/>
        </w:r>
        <w:r>
          <w:rPr>
            <w:noProof/>
            <w:webHidden/>
          </w:rPr>
          <w:instrText xml:space="preserve"> PAGEREF _Toc201920534 \h </w:instrText>
        </w:r>
        <w:r>
          <w:rPr>
            <w:noProof/>
            <w:webHidden/>
          </w:rPr>
        </w:r>
        <w:r>
          <w:rPr>
            <w:noProof/>
            <w:webHidden/>
          </w:rPr>
          <w:fldChar w:fldCharType="separate"/>
        </w:r>
        <w:r>
          <w:rPr>
            <w:noProof/>
            <w:webHidden/>
          </w:rPr>
          <w:t>23</w:t>
        </w:r>
        <w:r>
          <w:rPr>
            <w:noProof/>
            <w:webHidden/>
          </w:rPr>
          <w:fldChar w:fldCharType="end"/>
        </w:r>
      </w:hyperlink>
    </w:p>
    <w:p w14:paraId="3C4B20B7" w14:textId="5EE823B2" w:rsidR="00D13DD5" w:rsidRDefault="00D13DD5">
      <w:pPr>
        <w:pStyle w:val="TM1"/>
        <w:rPr>
          <w:rFonts w:eastAsiaTheme="minorEastAsia"/>
          <w:b w:val="0"/>
          <w:caps w:val="0"/>
          <w:noProof/>
          <w:u w:val="none"/>
          <w:lang w:eastAsia="fr-FR"/>
        </w:rPr>
      </w:pPr>
      <w:hyperlink w:anchor="_Toc201920535" w:history="1">
        <w:r w:rsidRPr="00181D54">
          <w:rPr>
            <w:rStyle w:val="Lienhypertexte"/>
            <w:rFonts w:cstheme="minorHAnsi"/>
            <w:noProof/>
          </w:rPr>
          <w:t>ARTICLE 17 - PROTECTION DES DONNÉES À CARACTÈRE PERSONNEL</w:t>
        </w:r>
        <w:r>
          <w:rPr>
            <w:noProof/>
            <w:webHidden/>
          </w:rPr>
          <w:tab/>
        </w:r>
        <w:r>
          <w:rPr>
            <w:noProof/>
            <w:webHidden/>
          </w:rPr>
          <w:fldChar w:fldCharType="begin"/>
        </w:r>
        <w:r>
          <w:rPr>
            <w:noProof/>
            <w:webHidden/>
          </w:rPr>
          <w:instrText xml:space="preserve"> PAGEREF _Toc201920535 \h </w:instrText>
        </w:r>
        <w:r>
          <w:rPr>
            <w:noProof/>
            <w:webHidden/>
          </w:rPr>
        </w:r>
        <w:r>
          <w:rPr>
            <w:noProof/>
            <w:webHidden/>
          </w:rPr>
          <w:fldChar w:fldCharType="separate"/>
        </w:r>
        <w:r>
          <w:rPr>
            <w:noProof/>
            <w:webHidden/>
          </w:rPr>
          <w:t>23</w:t>
        </w:r>
        <w:r>
          <w:rPr>
            <w:noProof/>
            <w:webHidden/>
          </w:rPr>
          <w:fldChar w:fldCharType="end"/>
        </w:r>
      </w:hyperlink>
    </w:p>
    <w:p w14:paraId="2932E845" w14:textId="06A7F5D5" w:rsidR="00D13DD5" w:rsidRDefault="00D13DD5">
      <w:pPr>
        <w:pStyle w:val="TM1"/>
        <w:rPr>
          <w:rFonts w:eastAsiaTheme="minorEastAsia"/>
          <w:b w:val="0"/>
          <w:caps w:val="0"/>
          <w:noProof/>
          <w:u w:val="none"/>
          <w:lang w:eastAsia="fr-FR"/>
        </w:rPr>
      </w:pPr>
      <w:hyperlink w:anchor="_Toc201920536" w:history="1">
        <w:r w:rsidRPr="00181D54">
          <w:rPr>
            <w:rStyle w:val="Lienhypertexte"/>
            <w:rFonts w:cstheme="minorHAnsi"/>
            <w:noProof/>
          </w:rPr>
          <w:t>ARTICLE 18 - DROIT DE PROPRIÉTÉ INDUSTRIELLE ET INTELLECTUELLE</w:t>
        </w:r>
        <w:r>
          <w:rPr>
            <w:noProof/>
            <w:webHidden/>
          </w:rPr>
          <w:tab/>
        </w:r>
        <w:r>
          <w:rPr>
            <w:noProof/>
            <w:webHidden/>
          </w:rPr>
          <w:fldChar w:fldCharType="begin"/>
        </w:r>
        <w:r>
          <w:rPr>
            <w:noProof/>
            <w:webHidden/>
          </w:rPr>
          <w:instrText xml:space="preserve"> PAGEREF _Toc201920536 \h </w:instrText>
        </w:r>
        <w:r>
          <w:rPr>
            <w:noProof/>
            <w:webHidden/>
          </w:rPr>
        </w:r>
        <w:r>
          <w:rPr>
            <w:noProof/>
            <w:webHidden/>
          </w:rPr>
          <w:fldChar w:fldCharType="separate"/>
        </w:r>
        <w:r>
          <w:rPr>
            <w:noProof/>
            <w:webHidden/>
          </w:rPr>
          <w:t>26</w:t>
        </w:r>
        <w:r>
          <w:rPr>
            <w:noProof/>
            <w:webHidden/>
          </w:rPr>
          <w:fldChar w:fldCharType="end"/>
        </w:r>
      </w:hyperlink>
    </w:p>
    <w:p w14:paraId="2105661A" w14:textId="11F1B222" w:rsidR="00D13DD5" w:rsidRDefault="00D13DD5">
      <w:pPr>
        <w:pStyle w:val="TM1"/>
        <w:rPr>
          <w:rFonts w:eastAsiaTheme="minorEastAsia"/>
          <w:b w:val="0"/>
          <w:caps w:val="0"/>
          <w:noProof/>
          <w:u w:val="none"/>
          <w:lang w:eastAsia="fr-FR"/>
        </w:rPr>
      </w:pPr>
      <w:hyperlink w:anchor="_Toc201920537" w:history="1">
        <w:r w:rsidRPr="00181D54">
          <w:rPr>
            <w:rStyle w:val="Lienhypertexte"/>
            <w:rFonts w:cstheme="minorHAnsi"/>
            <w:noProof/>
          </w:rPr>
          <w:t>ARTICLE 19 - DOCUMENTS À FOURNIR EN COURS DE MARCHÉ</w:t>
        </w:r>
        <w:r>
          <w:rPr>
            <w:noProof/>
            <w:webHidden/>
          </w:rPr>
          <w:tab/>
        </w:r>
        <w:r>
          <w:rPr>
            <w:noProof/>
            <w:webHidden/>
          </w:rPr>
          <w:fldChar w:fldCharType="begin"/>
        </w:r>
        <w:r>
          <w:rPr>
            <w:noProof/>
            <w:webHidden/>
          </w:rPr>
          <w:instrText xml:space="preserve"> PAGEREF _Toc201920537 \h </w:instrText>
        </w:r>
        <w:r>
          <w:rPr>
            <w:noProof/>
            <w:webHidden/>
          </w:rPr>
        </w:r>
        <w:r>
          <w:rPr>
            <w:noProof/>
            <w:webHidden/>
          </w:rPr>
          <w:fldChar w:fldCharType="separate"/>
        </w:r>
        <w:r>
          <w:rPr>
            <w:noProof/>
            <w:webHidden/>
          </w:rPr>
          <w:t>27</w:t>
        </w:r>
        <w:r>
          <w:rPr>
            <w:noProof/>
            <w:webHidden/>
          </w:rPr>
          <w:fldChar w:fldCharType="end"/>
        </w:r>
      </w:hyperlink>
    </w:p>
    <w:p w14:paraId="672AAE69" w14:textId="0F9B7747" w:rsidR="00D13DD5" w:rsidRDefault="00D13DD5">
      <w:pPr>
        <w:pStyle w:val="TM1"/>
        <w:rPr>
          <w:rFonts w:eastAsiaTheme="minorEastAsia"/>
          <w:b w:val="0"/>
          <w:caps w:val="0"/>
          <w:noProof/>
          <w:u w:val="none"/>
          <w:lang w:eastAsia="fr-FR"/>
        </w:rPr>
      </w:pPr>
      <w:hyperlink w:anchor="_Toc201920538" w:history="1">
        <w:r w:rsidRPr="00181D54">
          <w:rPr>
            <w:rStyle w:val="Lienhypertexte"/>
            <w:rFonts w:cstheme="minorHAnsi"/>
            <w:noProof/>
          </w:rPr>
          <w:t>ARTICLE 20 - RÉSILIATION</w:t>
        </w:r>
        <w:r>
          <w:rPr>
            <w:noProof/>
            <w:webHidden/>
          </w:rPr>
          <w:tab/>
        </w:r>
        <w:r>
          <w:rPr>
            <w:noProof/>
            <w:webHidden/>
          </w:rPr>
          <w:fldChar w:fldCharType="begin"/>
        </w:r>
        <w:r>
          <w:rPr>
            <w:noProof/>
            <w:webHidden/>
          </w:rPr>
          <w:instrText xml:space="preserve"> PAGEREF _Toc201920538 \h </w:instrText>
        </w:r>
        <w:r>
          <w:rPr>
            <w:noProof/>
            <w:webHidden/>
          </w:rPr>
        </w:r>
        <w:r>
          <w:rPr>
            <w:noProof/>
            <w:webHidden/>
          </w:rPr>
          <w:fldChar w:fldCharType="separate"/>
        </w:r>
        <w:r>
          <w:rPr>
            <w:noProof/>
            <w:webHidden/>
          </w:rPr>
          <w:t>27</w:t>
        </w:r>
        <w:r>
          <w:rPr>
            <w:noProof/>
            <w:webHidden/>
          </w:rPr>
          <w:fldChar w:fldCharType="end"/>
        </w:r>
      </w:hyperlink>
    </w:p>
    <w:p w14:paraId="6B71F079" w14:textId="56BCA2C7" w:rsidR="00D13DD5" w:rsidRDefault="00D13DD5">
      <w:pPr>
        <w:pStyle w:val="TM1"/>
        <w:rPr>
          <w:rFonts w:eastAsiaTheme="minorEastAsia"/>
          <w:b w:val="0"/>
          <w:caps w:val="0"/>
          <w:noProof/>
          <w:u w:val="none"/>
          <w:lang w:eastAsia="fr-FR"/>
        </w:rPr>
      </w:pPr>
      <w:hyperlink w:anchor="_Toc201920539" w:history="1">
        <w:r w:rsidRPr="00181D54">
          <w:rPr>
            <w:rStyle w:val="Lienhypertexte"/>
            <w:rFonts w:cstheme="minorHAnsi"/>
            <w:noProof/>
          </w:rPr>
          <w:t>ARTICLE 21 - RÈGLEMENT DES LITIGES</w:t>
        </w:r>
        <w:r>
          <w:rPr>
            <w:noProof/>
            <w:webHidden/>
          </w:rPr>
          <w:tab/>
        </w:r>
        <w:r>
          <w:rPr>
            <w:noProof/>
            <w:webHidden/>
          </w:rPr>
          <w:fldChar w:fldCharType="begin"/>
        </w:r>
        <w:r>
          <w:rPr>
            <w:noProof/>
            <w:webHidden/>
          </w:rPr>
          <w:instrText xml:space="preserve"> PAGEREF _Toc201920539 \h </w:instrText>
        </w:r>
        <w:r>
          <w:rPr>
            <w:noProof/>
            <w:webHidden/>
          </w:rPr>
        </w:r>
        <w:r>
          <w:rPr>
            <w:noProof/>
            <w:webHidden/>
          </w:rPr>
          <w:fldChar w:fldCharType="separate"/>
        </w:r>
        <w:r>
          <w:rPr>
            <w:noProof/>
            <w:webHidden/>
          </w:rPr>
          <w:t>28</w:t>
        </w:r>
        <w:r>
          <w:rPr>
            <w:noProof/>
            <w:webHidden/>
          </w:rPr>
          <w:fldChar w:fldCharType="end"/>
        </w:r>
      </w:hyperlink>
    </w:p>
    <w:p w14:paraId="0D23353E" w14:textId="7811CA1F" w:rsidR="00D13DD5" w:rsidRDefault="00D13DD5">
      <w:pPr>
        <w:pStyle w:val="TM1"/>
        <w:rPr>
          <w:rFonts w:eastAsiaTheme="minorEastAsia"/>
          <w:b w:val="0"/>
          <w:caps w:val="0"/>
          <w:noProof/>
          <w:u w:val="none"/>
          <w:lang w:eastAsia="fr-FR"/>
        </w:rPr>
      </w:pPr>
      <w:hyperlink w:anchor="_Toc201920540" w:history="1">
        <w:r w:rsidRPr="00181D54">
          <w:rPr>
            <w:rStyle w:val="Lienhypertexte"/>
            <w:rFonts w:cstheme="minorHAnsi"/>
            <w:noProof/>
          </w:rPr>
          <w:t>ARTICLE 22 - SIGNATURE DES PARTIES</w:t>
        </w:r>
        <w:r>
          <w:rPr>
            <w:noProof/>
            <w:webHidden/>
          </w:rPr>
          <w:tab/>
        </w:r>
        <w:r>
          <w:rPr>
            <w:noProof/>
            <w:webHidden/>
          </w:rPr>
          <w:fldChar w:fldCharType="begin"/>
        </w:r>
        <w:r>
          <w:rPr>
            <w:noProof/>
            <w:webHidden/>
          </w:rPr>
          <w:instrText xml:space="preserve"> PAGEREF _Toc201920540 \h </w:instrText>
        </w:r>
        <w:r>
          <w:rPr>
            <w:noProof/>
            <w:webHidden/>
          </w:rPr>
        </w:r>
        <w:r>
          <w:rPr>
            <w:noProof/>
            <w:webHidden/>
          </w:rPr>
          <w:fldChar w:fldCharType="separate"/>
        </w:r>
        <w:r>
          <w:rPr>
            <w:noProof/>
            <w:webHidden/>
          </w:rPr>
          <w:t>30</w:t>
        </w:r>
        <w:r>
          <w:rPr>
            <w:noProof/>
            <w:webHidden/>
          </w:rPr>
          <w:fldChar w:fldCharType="end"/>
        </w:r>
      </w:hyperlink>
    </w:p>
    <w:p w14:paraId="1ABE3290" w14:textId="5DB493DE" w:rsidR="00D13DD5" w:rsidRDefault="00D13DD5">
      <w:pPr>
        <w:pStyle w:val="TM1"/>
        <w:rPr>
          <w:rFonts w:eastAsiaTheme="minorEastAsia"/>
          <w:b w:val="0"/>
          <w:caps w:val="0"/>
          <w:noProof/>
          <w:u w:val="none"/>
          <w:lang w:eastAsia="fr-FR"/>
        </w:rPr>
      </w:pPr>
      <w:hyperlink w:anchor="_Toc201920541" w:history="1">
        <w:r w:rsidRPr="00181D54">
          <w:rPr>
            <w:rStyle w:val="Lienhypertexte"/>
            <w:noProof/>
          </w:rPr>
          <w:t>ANNEXE 1 - LISTE DES ENTITÉS BÉNÉFICIAIRES DU PRÉSENT MARCHÉ</w:t>
        </w:r>
        <w:r>
          <w:rPr>
            <w:noProof/>
            <w:webHidden/>
          </w:rPr>
          <w:tab/>
        </w:r>
        <w:r>
          <w:rPr>
            <w:noProof/>
            <w:webHidden/>
          </w:rPr>
          <w:fldChar w:fldCharType="begin"/>
        </w:r>
        <w:r>
          <w:rPr>
            <w:noProof/>
            <w:webHidden/>
          </w:rPr>
          <w:instrText xml:space="preserve"> PAGEREF _Toc201920541 \h </w:instrText>
        </w:r>
        <w:r>
          <w:rPr>
            <w:noProof/>
            <w:webHidden/>
          </w:rPr>
        </w:r>
        <w:r>
          <w:rPr>
            <w:noProof/>
            <w:webHidden/>
          </w:rPr>
          <w:fldChar w:fldCharType="separate"/>
        </w:r>
        <w:r>
          <w:rPr>
            <w:noProof/>
            <w:webHidden/>
          </w:rPr>
          <w:t>33</w:t>
        </w:r>
        <w:r>
          <w:rPr>
            <w:noProof/>
            <w:webHidden/>
          </w:rPr>
          <w:fldChar w:fldCharType="end"/>
        </w:r>
      </w:hyperlink>
    </w:p>
    <w:p w14:paraId="7A58933C" w14:textId="0DA68A25" w:rsidR="004D7327" w:rsidRPr="00FE4B34" w:rsidRDefault="00803D41" w:rsidP="004F2665">
      <w:pPr>
        <w:jc w:val="center"/>
        <w:rPr>
          <w:rFonts w:cstheme="minorHAnsi"/>
        </w:rPr>
      </w:pPr>
      <w:r>
        <w:rPr>
          <w:rFonts w:cstheme="minorHAnsi"/>
          <w:u w:val="single"/>
        </w:rPr>
        <w:fldChar w:fldCharType="end"/>
      </w:r>
      <w:r w:rsidR="004D7327" w:rsidRPr="00FE4B34">
        <w:rPr>
          <w:rFonts w:cstheme="minorHAnsi"/>
        </w:rPr>
        <w:br w:type="page"/>
      </w:r>
    </w:p>
    <w:p w14:paraId="67192F98" w14:textId="6E3AED8F"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1" w:name="_Toc180155000"/>
      <w:bookmarkStart w:id="2" w:name="_Ref141167530"/>
      <w:bookmarkStart w:id="3" w:name="_Toc201920518"/>
      <w:r w:rsidRPr="0018320B">
        <w:rPr>
          <w:rFonts w:cstheme="minorHAnsi"/>
          <w:sz w:val="32"/>
          <w:szCs w:val="32"/>
        </w:rPr>
        <w:lastRenderedPageBreak/>
        <w:t>PREAMBULE</w:t>
      </w:r>
      <w:bookmarkEnd w:id="1"/>
      <w:bookmarkEnd w:id="3"/>
    </w:p>
    <w:p w14:paraId="0C3CF7BF" w14:textId="2D95A441" w:rsidR="00AE3D1F" w:rsidRDefault="00AE3D1F" w:rsidP="005B0A85">
      <w:pPr>
        <w:pStyle w:val="Paragraphedeliste"/>
        <w:numPr>
          <w:ilvl w:val="0"/>
          <w:numId w:val="47"/>
        </w:numPr>
        <w:rPr>
          <w:rFonts w:eastAsia="Trebuchet MS" w:cstheme="minorHAnsi"/>
          <w:b/>
          <w:sz w:val="28"/>
        </w:rPr>
      </w:pPr>
      <w:r>
        <w:rPr>
          <w:rFonts w:eastAsia="Trebuchet MS" w:cstheme="minorHAnsi"/>
          <w:b/>
          <w:sz w:val="28"/>
        </w:rPr>
        <w:t xml:space="preserve">Présentation </w:t>
      </w:r>
      <w:r w:rsidR="001173CF">
        <w:rPr>
          <w:rFonts w:eastAsia="Trebuchet MS" w:cstheme="minorHAnsi"/>
          <w:b/>
          <w:sz w:val="28"/>
        </w:rPr>
        <w:t xml:space="preserve">du GIE </w:t>
      </w:r>
      <w:r w:rsidR="002207EF">
        <w:rPr>
          <w:rFonts w:eastAsia="Trebuchet MS" w:cstheme="minorHAnsi"/>
          <w:b/>
          <w:sz w:val="28"/>
        </w:rPr>
        <w:t>du Groupe</w:t>
      </w:r>
      <w:r w:rsidR="001173CF">
        <w:rPr>
          <w:rFonts w:eastAsia="Trebuchet MS" w:cstheme="minorHAnsi"/>
          <w:b/>
          <w:sz w:val="28"/>
        </w:rPr>
        <w:t xml:space="preserve"> CCIR Paris Ile-de-France</w:t>
      </w:r>
    </w:p>
    <w:p w14:paraId="2EF5A08D" w14:textId="331CAEFA"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E3D1F">
        <w:rPr>
          <w:rFonts w:asciiTheme="minorHAnsi" w:hAnsiTheme="minorHAnsi" w:cstheme="minorHAnsi"/>
          <w:b/>
          <w:bCs/>
          <w:color w:val="000000"/>
          <w:lang w:val="fr-FR"/>
        </w:rPr>
        <w:t xml:space="preserve">A/ </w:t>
      </w:r>
      <w:r w:rsidR="001173CF">
        <w:rPr>
          <w:rFonts w:asciiTheme="minorHAnsi" w:hAnsiTheme="minorHAnsi" w:cstheme="minorHAnsi"/>
          <w:b/>
          <w:bCs/>
          <w:color w:val="000000"/>
          <w:lang w:val="fr-FR"/>
        </w:rPr>
        <w:t xml:space="preserve">Le </w:t>
      </w:r>
      <w:r>
        <w:rPr>
          <w:rFonts w:asciiTheme="minorHAnsi" w:hAnsiTheme="minorHAnsi" w:cstheme="minorHAnsi"/>
          <w:b/>
          <w:bCs/>
          <w:color w:val="000000"/>
          <w:lang w:val="fr-FR"/>
        </w:rPr>
        <w:t>GIE</w:t>
      </w:r>
      <w:r w:rsidR="001173CF">
        <w:rPr>
          <w:rFonts w:asciiTheme="minorHAnsi" w:hAnsiTheme="minorHAnsi" w:cstheme="minorHAnsi"/>
          <w:b/>
          <w:bCs/>
          <w:color w:val="000000"/>
          <w:lang w:val="fr-FR"/>
        </w:rPr>
        <w:t xml:space="preserve"> du Groupe CCIR Paris Ile-de-France</w:t>
      </w:r>
    </w:p>
    <w:p w14:paraId="31BC6845" w14:textId="5A73FE74"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Ile-de-France agit pour son propre compte et assure une fonction de centrale d’achats au sens des articles L2113-2 et L2113-3 du Code de la Commande Publique, pour le compte de l’ensemble de ses membres.</w:t>
      </w:r>
    </w:p>
    <w:p w14:paraId="23F8F144" w14:textId="1845707B"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Tous les contrats passés par le GIE Groupe CCI Paris Ile-de-France dans le cadre de sa fonction de centrale d’achats sont 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Conformément à l’article L2113-4 du CCP, les membres du GIE qui acquièrent des fournitures et des services auprès de la centrale d’achats GIE Groupe CCI Paris Ile</w:t>
      </w:r>
      <w:r w:rsidR="006D65F9">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6D65F9">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France sont dispensés de leurs obligations en matière de publicité et de mise en concurrence.</w:t>
      </w:r>
    </w:p>
    <w:p w14:paraId="57F344C1" w14:textId="52A5B873"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D64E0">
        <w:rPr>
          <w:rFonts w:asciiTheme="minorHAnsi" w:hAnsiTheme="minorHAnsi" w:cstheme="minorHAnsi"/>
          <w:b/>
          <w:color w:val="000000"/>
          <w:lang w:val="fr-FR"/>
        </w:rPr>
        <w:t>B/ Rôle</w:t>
      </w:r>
      <w:r>
        <w:rPr>
          <w:rFonts w:asciiTheme="minorHAnsi" w:hAnsiTheme="minorHAnsi" w:cstheme="minorHAnsi"/>
          <w:b/>
          <w:bCs/>
          <w:color w:val="000000"/>
          <w:lang w:val="fr-FR"/>
        </w:rPr>
        <w:t xml:space="preserve"> du </w:t>
      </w:r>
      <w:r w:rsidRPr="00AE3D1F">
        <w:rPr>
          <w:rFonts w:asciiTheme="minorHAnsi" w:hAnsiTheme="minorHAnsi" w:cstheme="minorHAnsi"/>
          <w:b/>
          <w:bCs/>
          <w:color w:val="000000"/>
          <w:lang w:val="fr-FR"/>
        </w:rPr>
        <w:t>GIE du Groupe CCIR Paris Ile de France</w:t>
      </w:r>
    </w:p>
    <w:p w14:paraId="074225ED" w14:textId="77777777" w:rsidR="007037AF" w:rsidRPr="005D0B8F" w:rsidRDefault="007037AF" w:rsidP="00AE3D1F">
      <w:pPr>
        <w:pStyle w:val="ParagrapheIndent2"/>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 GIE est amené à passer des contrats pour :</w:t>
      </w:r>
    </w:p>
    <w:p w14:paraId="1F19A2E2" w14:textId="7F80B2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ses</w:t>
      </w:r>
      <w:proofErr w:type="gramEnd"/>
      <w:r w:rsidRPr="005D0B8F">
        <w:rPr>
          <w:rFonts w:asciiTheme="minorHAnsi" w:hAnsiTheme="minorHAnsi" w:cstheme="minorHAnsi"/>
          <w:color w:val="000000"/>
          <w:sz w:val="20"/>
          <w:szCs w:val="20"/>
          <w:lang w:val="fr-FR"/>
        </w:rPr>
        <w:t xml:space="preserve"> besoins propres.</w:t>
      </w:r>
    </w:p>
    <w:p w14:paraId="4C8EE969" w14:textId="5D5AEB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les</w:t>
      </w:r>
      <w:proofErr w:type="gramEnd"/>
      <w:r w:rsidRPr="005D0B8F">
        <w:rPr>
          <w:rFonts w:asciiTheme="minorHAnsi" w:hAnsiTheme="minorHAnsi" w:cstheme="minorHAnsi"/>
          <w:color w:val="000000"/>
          <w:sz w:val="20"/>
          <w:szCs w:val="20"/>
          <w:lang w:val="fr-FR"/>
        </w:rPr>
        <w:t xml:space="preserve"> besoins des membres du GIE</w:t>
      </w:r>
      <w:r w:rsidR="00102E20" w:rsidRPr="005D0B8F">
        <w:rPr>
          <w:rFonts w:asciiTheme="minorHAnsi" w:hAnsiTheme="minorHAnsi" w:cstheme="minorHAnsi"/>
          <w:color w:val="000000"/>
          <w:sz w:val="20"/>
          <w:szCs w:val="20"/>
          <w:lang w:val="fr-FR"/>
        </w:rPr>
        <w:t>. Les membres du GIE sont de 2 sortes :</w:t>
      </w:r>
    </w:p>
    <w:p w14:paraId="4FE2B96D" w14:textId="33045BF1" w:rsidR="00102E20" w:rsidRPr="005D0B8F" w:rsidRDefault="00102E20" w:rsidP="005B0A85">
      <w:pPr>
        <w:pStyle w:val="Paragraphedeliste"/>
        <w:numPr>
          <w:ilvl w:val="1"/>
          <w:numId w:val="22"/>
        </w:numPr>
        <w:jc w:val="both"/>
        <w:rPr>
          <w:rFonts w:eastAsia="Trebuchet MS" w:cstheme="minorHAnsi"/>
          <w:color w:val="000000"/>
          <w:sz w:val="20"/>
          <w:szCs w:val="20"/>
        </w:rPr>
      </w:pPr>
      <w:proofErr w:type="gramStart"/>
      <w:r w:rsidRPr="005D0B8F">
        <w:rPr>
          <w:rFonts w:eastAsia="Trebuchet MS" w:cstheme="minorHAnsi"/>
          <w:color w:val="000000"/>
          <w:sz w:val="20"/>
          <w:szCs w:val="20"/>
        </w:rPr>
        <w:t>les</w:t>
      </w:r>
      <w:proofErr w:type="gramEnd"/>
      <w:r w:rsidRPr="005D0B8F">
        <w:rPr>
          <w:rFonts w:eastAsia="Trebuchet MS" w:cstheme="minorHAnsi"/>
          <w:color w:val="000000"/>
          <w:sz w:val="20"/>
          <w:szCs w:val="20"/>
        </w:rPr>
        <w:t xml:space="preserve"> entités du groupe CCIR. </w:t>
      </w:r>
      <w:r w:rsidR="00741262" w:rsidRPr="005D0B8F">
        <w:rPr>
          <w:rFonts w:cstheme="minorHAnsi"/>
          <w:color w:val="000000"/>
          <w:sz w:val="20"/>
          <w:szCs w:val="20"/>
        </w:rPr>
        <w:t>Le GIE Groupe CCI Paris Ile-de-France passe les marchés subséquents, émet les bons de commande et suit l’exécution des prestations pour le compte du Groupe CCIR Paris Ile</w:t>
      </w:r>
      <w:r w:rsidR="00012266">
        <w:rPr>
          <w:rFonts w:cstheme="minorHAnsi"/>
          <w:color w:val="000000"/>
          <w:sz w:val="20"/>
          <w:szCs w:val="20"/>
        </w:rPr>
        <w:noBreakHyphen/>
      </w:r>
      <w:r w:rsidR="00741262" w:rsidRPr="005D0B8F">
        <w:rPr>
          <w:rFonts w:cstheme="minorHAnsi"/>
          <w:color w:val="000000"/>
          <w:sz w:val="20"/>
          <w:szCs w:val="20"/>
        </w:rPr>
        <w:t>de</w:t>
      </w:r>
      <w:r w:rsidR="00012266">
        <w:rPr>
          <w:rFonts w:cstheme="minorHAnsi"/>
          <w:color w:val="000000"/>
          <w:sz w:val="20"/>
          <w:szCs w:val="20"/>
        </w:rPr>
        <w:noBreakHyphen/>
      </w:r>
      <w:r w:rsidR="00741262" w:rsidRPr="005D0B8F">
        <w:rPr>
          <w:rFonts w:cstheme="minorHAnsi"/>
          <w:color w:val="000000"/>
          <w:sz w:val="20"/>
          <w:szCs w:val="20"/>
        </w:rPr>
        <w:t>France.</w:t>
      </w:r>
    </w:p>
    <w:p w14:paraId="50578A07" w14:textId="4667CB7D" w:rsidR="00102E20" w:rsidRPr="005D0B8F" w:rsidRDefault="00102E20" w:rsidP="005B0A85">
      <w:pPr>
        <w:pStyle w:val="Paragraphedeliste"/>
        <w:numPr>
          <w:ilvl w:val="1"/>
          <w:numId w:val="22"/>
        </w:numPr>
        <w:jc w:val="both"/>
        <w:rPr>
          <w:rFonts w:eastAsia="Trebuchet MS" w:cstheme="minorHAnsi"/>
          <w:color w:val="000000"/>
          <w:sz w:val="20"/>
          <w:szCs w:val="20"/>
        </w:rPr>
      </w:pPr>
      <w:proofErr w:type="gramStart"/>
      <w:r w:rsidRPr="005D0B8F">
        <w:rPr>
          <w:rFonts w:eastAsia="Trebuchet MS" w:cstheme="minorHAnsi"/>
          <w:color w:val="000000"/>
          <w:sz w:val="20"/>
          <w:szCs w:val="20"/>
        </w:rPr>
        <w:t>les</w:t>
      </w:r>
      <w:proofErr w:type="gramEnd"/>
      <w:r w:rsidRPr="005D0B8F">
        <w:rPr>
          <w:rFonts w:eastAsia="Trebuchet MS" w:cstheme="minorHAnsi"/>
          <w:color w:val="000000"/>
          <w:sz w:val="20"/>
          <w:szCs w:val="20"/>
        </w:rPr>
        <w:t xml:space="preserve"> entités ayant rejoint le GIE par convention d’adhésion. Dans ce cas, la convention d’adhésion fixe les limites des pouvoirs du GIE en la matière</w:t>
      </w:r>
      <w:r w:rsidR="00741262" w:rsidRPr="005D0B8F">
        <w:rPr>
          <w:rFonts w:eastAsia="Trebuchet MS" w:cstheme="minorHAnsi"/>
          <w:color w:val="000000"/>
          <w:sz w:val="20"/>
          <w:szCs w:val="20"/>
        </w:rPr>
        <w:t xml:space="preserve">. </w:t>
      </w:r>
      <w:r w:rsidR="00741262" w:rsidRPr="005D0B8F">
        <w:rPr>
          <w:rFonts w:cstheme="minorHAnsi"/>
          <w:color w:val="000000"/>
          <w:sz w:val="20"/>
          <w:szCs w:val="2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65A4719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les</w:t>
      </w:r>
      <w:proofErr w:type="gramEnd"/>
      <w:r w:rsidRPr="005D0B8F">
        <w:rPr>
          <w:rFonts w:asciiTheme="minorHAnsi" w:hAnsiTheme="minorHAnsi" w:cstheme="minorHAnsi"/>
          <w:color w:val="000000"/>
          <w:sz w:val="20"/>
          <w:szCs w:val="20"/>
          <w:lang w:val="fr-FR"/>
        </w:rPr>
        <w:t xml:space="preserve"> besoins d’entités non-membres du GIE, qui lui donne mandat (convention de groupement de commande).</w:t>
      </w:r>
    </w:p>
    <w:p w14:paraId="22F1C37A" w14:textId="00A4F494" w:rsidR="007037A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France passe les marchés subséquents, émet les bons de commande et suit l’exécution des prestations pour le compte du Groupe CCIR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 xml:space="preserve">France. </w:t>
      </w:r>
    </w:p>
    <w:p w14:paraId="204C7B26" w14:textId="32ACC38F" w:rsidR="00AE3D1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Pour les autres membres du GIE Groupe CCI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 xml:space="preserve">France, les entités membres peuvent donc avoir recours à la centrale d’achats notamment par émission de marchés subséquents et de bons de commandes, sur la base des conditions définies dans le présent </w:t>
      </w:r>
      <w:r w:rsidR="00AD64E0">
        <w:rPr>
          <w:rFonts w:asciiTheme="minorHAnsi" w:hAnsiTheme="minorHAnsi" w:cstheme="minorHAnsi"/>
          <w:color w:val="000000"/>
          <w:sz w:val="20"/>
          <w:szCs w:val="20"/>
          <w:lang w:val="fr-FR"/>
        </w:rPr>
        <w:t xml:space="preserve">marché </w:t>
      </w:r>
      <w:r w:rsidR="00AD64E0" w:rsidRPr="002207EF">
        <w:rPr>
          <w:rFonts w:asciiTheme="minorHAnsi" w:hAnsiTheme="minorHAnsi" w:cstheme="minorHAnsi"/>
          <w:color w:val="000000"/>
          <w:sz w:val="20"/>
          <w:szCs w:val="20"/>
          <w:lang w:val="fr-FR"/>
        </w:rPr>
        <w:t>-</w:t>
      </w:r>
      <w:r w:rsidRPr="002207EF">
        <w:rPr>
          <w:rFonts w:asciiTheme="minorHAnsi" w:hAnsiTheme="minorHAnsi" w:cstheme="minorHAnsi"/>
          <w:color w:val="000000"/>
          <w:sz w:val="20"/>
          <w:szCs w:val="20"/>
          <w:lang w:val="fr-FR"/>
        </w:rPr>
        <w:t xml:space="preserve"> chaque établissement suivant l’exécution des prestations pour ses propres besoins.</w:t>
      </w:r>
    </w:p>
    <w:p w14:paraId="4391F6E9" w14:textId="2A0F7D2E" w:rsidR="00AE3D1F" w:rsidRDefault="00AE3D1F" w:rsidP="005B0A85">
      <w:pPr>
        <w:pStyle w:val="Paragraphedeliste"/>
        <w:numPr>
          <w:ilvl w:val="0"/>
          <w:numId w:val="47"/>
        </w:numPr>
        <w:rPr>
          <w:rFonts w:eastAsia="Trebuchet MS" w:cstheme="minorHAnsi"/>
          <w:b/>
          <w:sz w:val="28"/>
        </w:rPr>
      </w:pPr>
      <w:r>
        <w:rPr>
          <w:rFonts w:eastAsia="Trebuchet MS" w:cstheme="minorHAnsi"/>
          <w:b/>
          <w:sz w:val="28"/>
        </w:rPr>
        <w:t>Contexte du marché / de la procédure</w:t>
      </w:r>
    </w:p>
    <w:p w14:paraId="5AAC716D" w14:textId="48388454" w:rsidR="002207EF" w:rsidRPr="00C34AC3" w:rsidRDefault="00AE3D1F" w:rsidP="001173CF">
      <w:pPr>
        <w:pStyle w:val="Paragraphedeliste"/>
        <w:spacing w:before="240"/>
        <w:ind w:left="0"/>
        <w:rPr>
          <w:rFonts w:eastAsia="Trebuchet MS" w:cstheme="minorHAnsi"/>
          <w:color w:val="000000"/>
          <w:sz w:val="20"/>
          <w:szCs w:val="20"/>
        </w:rPr>
      </w:pPr>
      <w:r w:rsidRPr="00C34AC3">
        <w:rPr>
          <w:rFonts w:eastAsia="Trebuchet MS" w:cstheme="minorHAnsi"/>
          <w:color w:val="000000"/>
          <w:sz w:val="20"/>
          <w:szCs w:val="20"/>
        </w:rPr>
        <w:t>Le présent marché est passé pour des prestations de</w:t>
      </w:r>
      <w:r w:rsidR="005164A0">
        <w:rPr>
          <w:rFonts w:eastAsia="Trebuchet MS" w:cstheme="minorHAnsi"/>
          <w:color w:val="000000"/>
          <w:sz w:val="20"/>
          <w:szCs w:val="20"/>
        </w:rPr>
        <w:t xml:space="preserve"> </w:t>
      </w:r>
      <w:r w:rsidR="005164A0" w:rsidRPr="005164A0">
        <w:rPr>
          <w:rFonts w:eastAsia="Trebuchet MS" w:cstheme="minorHAnsi"/>
          <w:color w:val="000000"/>
          <w:sz w:val="20"/>
          <w:szCs w:val="20"/>
        </w:rPr>
        <w:t>traiteurs pour les directions et établissements de la CCI Paris Ile-de-</w:t>
      </w:r>
      <w:r w:rsidR="005164A0">
        <w:rPr>
          <w:rFonts w:eastAsia="Trebuchet MS" w:cstheme="minorHAnsi"/>
          <w:color w:val="000000"/>
          <w:sz w:val="20"/>
          <w:szCs w:val="20"/>
        </w:rPr>
        <w:t>France.</w:t>
      </w:r>
    </w:p>
    <w:p w14:paraId="73DD38C5" w14:textId="048FC9D4" w:rsidR="00AE3D1F" w:rsidRPr="00C34AC3" w:rsidRDefault="00AE3D1F" w:rsidP="001173CF">
      <w:pPr>
        <w:pStyle w:val="Paragraphedeliste"/>
        <w:spacing w:before="240"/>
        <w:ind w:left="0"/>
        <w:rPr>
          <w:rFonts w:eastAsia="Trebuchet MS" w:cstheme="minorHAnsi"/>
          <w:color w:val="000000"/>
          <w:sz w:val="20"/>
          <w:szCs w:val="20"/>
        </w:rPr>
      </w:pPr>
      <w:r w:rsidRPr="00C34AC3">
        <w:rPr>
          <w:rFonts w:eastAsia="Trebuchet MS" w:cstheme="minorHAnsi"/>
          <w:color w:val="000000"/>
          <w:sz w:val="20"/>
          <w:szCs w:val="20"/>
        </w:rPr>
        <w:t>Il s’agit :</w:t>
      </w:r>
    </w:p>
    <w:p w14:paraId="02EDB824" w14:textId="77777777" w:rsidR="001173CF" w:rsidRPr="00C34AC3" w:rsidRDefault="00AE3D1F" w:rsidP="005B0A85">
      <w:pPr>
        <w:pStyle w:val="Paragraphedeliste"/>
        <w:numPr>
          <w:ilvl w:val="0"/>
          <w:numId w:val="22"/>
        </w:numPr>
        <w:rPr>
          <w:rFonts w:eastAsia="Trebuchet MS" w:cstheme="minorHAnsi"/>
          <w:color w:val="000000"/>
          <w:sz w:val="20"/>
          <w:szCs w:val="20"/>
        </w:rPr>
      </w:pPr>
      <w:r w:rsidRPr="00C34AC3">
        <w:rPr>
          <w:rFonts w:eastAsia="Trebuchet MS" w:cstheme="minorHAnsi"/>
          <w:color w:val="000000"/>
          <w:sz w:val="20"/>
          <w:szCs w:val="20"/>
        </w:rPr>
        <w:t>D’un renouvellement de marché</w:t>
      </w:r>
      <w:r w:rsidR="001173CF" w:rsidRPr="00C34AC3">
        <w:rPr>
          <w:rFonts w:eastAsia="Trebuchet MS" w:cstheme="minorHAnsi"/>
          <w:color w:val="000000"/>
          <w:sz w:val="20"/>
          <w:szCs w:val="20"/>
        </w:rPr>
        <w:t> :</w:t>
      </w:r>
    </w:p>
    <w:p w14:paraId="1F8E7A7E" w14:textId="246E31BB" w:rsidR="00C7446A" w:rsidRDefault="001173CF" w:rsidP="005164A0">
      <w:pPr>
        <w:pStyle w:val="Paragraphedeliste"/>
        <w:numPr>
          <w:ilvl w:val="1"/>
          <w:numId w:val="22"/>
        </w:numPr>
        <w:rPr>
          <w:rFonts w:eastAsia="Trebuchet MS" w:cstheme="minorHAnsi"/>
          <w:color w:val="000000"/>
          <w:sz w:val="20"/>
          <w:szCs w:val="20"/>
        </w:rPr>
      </w:pPr>
      <w:r w:rsidRPr="00C34AC3">
        <w:rPr>
          <w:rFonts w:eastAsia="Trebuchet MS" w:cstheme="minorHAnsi"/>
          <w:color w:val="000000"/>
          <w:sz w:val="20"/>
          <w:szCs w:val="20"/>
        </w:rPr>
        <w:t>Avec les ajustements suivants :</w:t>
      </w:r>
      <w:r w:rsidR="005164A0">
        <w:rPr>
          <w:rFonts w:eastAsia="Trebuchet MS" w:cstheme="minorHAnsi"/>
          <w:color w:val="000000"/>
          <w:sz w:val="20"/>
          <w:szCs w:val="20"/>
        </w:rPr>
        <w:t xml:space="preserve"> modification de la composition des lots. </w:t>
      </w:r>
    </w:p>
    <w:p w14:paraId="09EF4639" w14:textId="77777777" w:rsidR="005164A0" w:rsidRPr="005164A0" w:rsidRDefault="005164A0" w:rsidP="005164A0">
      <w:pPr>
        <w:pStyle w:val="Paragraphedeliste"/>
        <w:ind w:left="1440"/>
        <w:rPr>
          <w:rFonts w:eastAsia="Trebuchet MS" w:cstheme="minorHAnsi"/>
          <w:color w:val="000000"/>
          <w:sz w:val="20"/>
          <w:szCs w:val="20"/>
        </w:rPr>
      </w:pPr>
    </w:p>
    <w:p w14:paraId="2503DDB8" w14:textId="13786164" w:rsidR="0018320B" w:rsidRDefault="0018320B" w:rsidP="0037765B">
      <w:pPr>
        <w:pStyle w:val="Paragraphedeliste"/>
        <w:numPr>
          <w:ilvl w:val="0"/>
          <w:numId w:val="47"/>
        </w:numPr>
        <w:spacing w:before="240"/>
        <w:rPr>
          <w:rFonts w:eastAsia="Trebuchet MS" w:cstheme="minorHAnsi"/>
          <w:b/>
          <w:sz w:val="28"/>
        </w:rPr>
      </w:pPr>
      <w:r w:rsidRPr="00032315">
        <w:rPr>
          <w:rFonts w:eastAsia="Trebuchet MS" w:cstheme="minorHAnsi"/>
          <w:b/>
          <w:sz w:val="28"/>
        </w:rPr>
        <w:t>Glossaire</w:t>
      </w: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FF47EC">
        <w:trPr>
          <w:trHeight w:val="1015"/>
        </w:trPr>
        <w:tc>
          <w:tcPr>
            <w:tcW w:w="2405" w:type="dxa"/>
            <w:vAlign w:val="center"/>
          </w:tcPr>
          <w:p w14:paraId="7BA50DC3" w14:textId="5EF208F5" w:rsidR="00FF47EC" w:rsidRDefault="00FF47EC"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4200A5">
            <w:pPr>
              <w:pStyle w:val="Paragraphedeliste"/>
              <w:spacing w:after="0" w:line="276" w:lineRule="auto"/>
              <w:ind w:left="0"/>
              <w:jc w:val="both"/>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FF47EC">
        <w:trPr>
          <w:trHeight w:val="416"/>
        </w:trPr>
        <w:tc>
          <w:tcPr>
            <w:tcW w:w="2405" w:type="dxa"/>
            <w:vAlign w:val="center"/>
          </w:tcPr>
          <w:p w14:paraId="182F4EF5" w14:textId="276E5DB1" w:rsidR="001A2D29" w:rsidRPr="001A2D29" w:rsidRDefault="00032315" w:rsidP="005B0A85">
            <w:pPr>
              <w:pStyle w:val="Paragraphedeliste"/>
              <w:numPr>
                <w:ilvl w:val="0"/>
                <w:numId w:val="46"/>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4200A5">
            <w:pPr>
              <w:spacing w:after="0"/>
              <w:jc w:val="both"/>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FF47EC">
        <w:trPr>
          <w:trHeight w:val="742"/>
        </w:trPr>
        <w:tc>
          <w:tcPr>
            <w:tcW w:w="2405" w:type="dxa"/>
            <w:vAlign w:val="center"/>
          </w:tcPr>
          <w:p w14:paraId="180EF8E9" w14:textId="220A519C" w:rsidR="001A2D29" w:rsidRPr="001A2D29" w:rsidRDefault="1073D353" w:rsidP="005B0A85">
            <w:pPr>
              <w:pStyle w:val="Paragraphedeliste"/>
              <w:numPr>
                <w:ilvl w:val="0"/>
                <w:numId w:val="46"/>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4200A5">
            <w:pPr>
              <w:pStyle w:val="Paragraphedeliste"/>
              <w:spacing w:after="0" w:line="276" w:lineRule="auto"/>
              <w:ind w:left="0"/>
              <w:jc w:val="both"/>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032315" w:rsidRPr="001A2D29" w14:paraId="080488A2" w14:textId="77777777" w:rsidTr="00FF47EC">
        <w:trPr>
          <w:trHeight w:val="911"/>
        </w:trPr>
        <w:tc>
          <w:tcPr>
            <w:tcW w:w="2405" w:type="dxa"/>
            <w:vAlign w:val="center"/>
          </w:tcPr>
          <w:p w14:paraId="522460E8" w14:textId="2C0A3407" w:rsidR="00032315" w:rsidRDefault="1073D353" w:rsidP="005B0A85">
            <w:pPr>
              <w:pStyle w:val="Paragraphedeliste"/>
              <w:numPr>
                <w:ilvl w:val="0"/>
                <w:numId w:val="46"/>
              </w:numPr>
              <w:spacing w:after="0" w:line="276" w:lineRule="auto"/>
              <w:ind w:left="306"/>
              <w:rPr>
                <w:b/>
                <w:bCs/>
                <w:sz w:val="20"/>
                <w:szCs w:val="20"/>
              </w:rPr>
            </w:pPr>
            <w:r w:rsidRPr="392B7E6E">
              <w:rPr>
                <w:b/>
                <w:bCs/>
                <w:sz w:val="20"/>
                <w:szCs w:val="20"/>
              </w:rPr>
              <w:lastRenderedPageBreak/>
              <w:t>Entité</w:t>
            </w:r>
            <w:r w:rsidR="602904FB" w:rsidRPr="392B7E6E">
              <w:rPr>
                <w:b/>
                <w:bCs/>
                <w:sz w:val="20"/>
                <w:szCs w:val="20"/>
              </w:rPr>
              <w:t xml:space="preserve"> bénéficiaire</w:t>
            </w:r>
          </w:p>
        </w:tc>
        <w:tc>
          <w:tcPr>
            <w:tcW w:w="7224" w:type="dxa"/>
            <w:vAlign w:val="center"/>
          </w:tcPr>
          <w:p w14:paraId="58A689E2" w14:textId="56B71ABC" w:rsidR="00032315" w:rsidRPr="005D0B8F" w:rsidRDefault="1073D353" w:rsidP="004200A5">
            <w:pPr>
              <w:pStyle w:val="Paragraphedeliste"/>
              <w:spacing w:after="0" w:line="276" w:lineRule="auto"/>
              <w:ind w:left="0"/>
              <w:jc w:val="both"/>
              <w:rPr>
                <w:sz w:val="20"/>
                <w:szCs w:val="20"/>
              </w:rPr>
            </w:pPr>
            <w:r w:rsidRPr="005D0B8F">
              <w:rPr>
                <w:sz w:val="20"/>
                <w:szCs w:val="20"/>
              </w:rPr>
              <w:t>Établissement ayant un lien avec le pouvoir adjudicateur</w:t>
            </w:r>
            <w:r w:rsidR="250BB0C2" w:rsidRPr="005D0B8F">
              <w:rPr>
                <w:sz w:val="20"/>
                <w:szCs w:val="20"/>
              </w:rPr>
              <w:t>, qu’il s’agisse du coordonnateur du groupement ou de l’un des membres du groupement de commande</w:t>
            </w:r>
            <w:r w:rsidR="33619CC9" w:rsidRPr="005D0B8F">
              <w:rPr>
                <w:sz w:val="20"/>
                <w:szCs w:val="20"/>
              </w:rPr>
              <w:t>, bénéficiaire des prestations ou fournitures objet du marché.</w:t>
            </w:r>
          </w:p>
        </w:tc>
      </w:tr>
      <w:tr w:rsidR="00A12E88" w:rsidRPr="001A2D29" w14:paraId="126511DF" w14:textId="77777777" w:rsidTr="00FF47EC">
        <w:trPr>
          <w:trHeight w:val="342"/>
        </w:trPr>
        <w:tc>
          <w:tcPr>
            <w:tcW w:w="2405" w:type="dxa"/>
            <w:vAlign w:val="center"/>
          </w:tcPr>
          <w:p w14:paraId="5841F16D" w14:textId="59B172F3" w:rsidR="00A12E88" w:rsidRPr="00AD64E0" w:rsidRDefault="00A12E88"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t>CCP</w:t>
            </w:r>
          </w:p>
        </w:tc>
        <w:tc>
          <w:tcPr>
            <w:tcW w:w="7224" w:type="dxa"/>
            <w:vAlign w:val="center"/>
          </w:tcPr>
          <w:p w14:paraId="74D7B5C4" w14:textId="5DF80CCD" w:rsidR="00A12E88" w:rsidRDefault="0A76ED4D" w:rsidP="004200A5">
            <w:pPr>
              <w:pStyle w:val="Paragraphedeliste"/>
              <w:spacing w:after="0" w:line="276" w:lineRule="auto"/>
              <w:ind w:left="0"/>
              <w:jc w:val="both"/>
              <w:rPr>
                <w:sz w:val="20"/>
                <w:szCs w:val="20"/>
              </w:rPr>
            </w:pPr>
            <w:r w:rsidRPr="392B7E6E">
              <w:rPr>
                <w:sz w:val="20"/>
                <w:szCs w:val="20"/>
              </w:rPr>
              <w:t>Code de la commande publique</w:t>
            </w:r>
          </w:p>
        </w:tc>
      </w:tr>
    </w:tbl>
    <w:p w14:paraId="18520070" w14:textId="205D5AF1" w:rsidR="00F73740"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4" w:name="_Ref180132248"/>
      <w:bookmarkStart w:id="5" w:name="_Toc180155001"/>
      <w:bookmarkStart w:id="6" w:name="_Toc201920519"/>
      <w:r w:rsidRPr="000D58BD">
        <w:rPr>
          <w:rFonts w:cstheme="minorHAnsi"/>
          <w:sz w:val="32"/>
          <w:szCs w:val="32"/>
        </w:rPr>
        <w:t>COCONTRACTANTS</w:t>
      </w:r>
      <w:bookmarkEnd w:id="2"/>
      <w:bookmarkEnd w:id="4"/>
      <w:bookmarkEnd w:id="5"/>
      <w:bookmarkEnd w:id="6"/>
    </w:p>
    <w:p w14:paraId="1F8AB7C0" w14:textId="57B63C40" w:rsidR="004D7327" w:rsidRPr="00B10AF6" w:rsidRDefault="004D7327" w:rsidP="001A2D29">
      <w:pPr>
        <w:rPr>
          <w:sz w:val="20"/>
          <w:szCs w:val="20"/>
        </w:rPr>
      </w:pPr>
      <w:bookmarkStart w:id="7" w:name="_Toc106004769"/>
      <w:bookmarkStart w:id="8" w:name="_Toc106028353"/>
      <w:bookmarkStart w:id="9" w:name="_Toc106030206"/>
      <w:bookmarkStart w:id="10" w:name="_Toc106030331"/>
      <w:bookmarkEnd w:id="7"/>
      <w:bookmarkEnd w:id="8"/>
      <w:bookmarkEnd w:id="9"/>
      <w:bookmarkEnd w:id="10"/>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5B0A85">
      <w:pPr>
        <w:widowControl w:val="0"/>
        <w:numPr>
          <w:ilvl w:val="0"/>
          <w:numId w:val="18"/>
        </w:numPr>
        <w:ind w:left="360" w:hanging="284"/>
        <w:rPr>
          <w:rFonts w:eastAsia="Arial Narrow" w:cstheme="minorHAnsi"/>
          <w:b/>
        </w:rPr>
      </w:pPr>
      <w:r w:rsidRPr="00172A6F">
        <w:rPr>
          <w:rFonts w:eastAsia="Arial Narrow" w:cstheme="minorHAnsi"/>
          <w:b/>
        </w:rPr>
        <w:t>D’une part</w:t>
      </w:r>
      <w:r w:rsidRPr="001D7FF2">
        <w:rPr>
          <w:rFonts w:eastAsia="Arial Narrow" w:cstheme="minorHAnsi"/>
          <w:b/>
        </w:rPr>
        <w:t xml:space="preserve">, </w:t>
      </w:r>
    </w:p>
    <w:p w14:paraId="04F9161C" w14:textId="1ACDBB25" w:rsidR="009B41E6" w:rsidRPr="009B41E6" w:rsidRDefault="00F9755E" w:rsidP="005B0A85">
      <w:pPr>
        <w:pStyle w:val="ParagrapheIndent1"/>
        <w:numPr>
          <w:ilvl w:val="0"/>
          <w:numId w:val="37"/>
        </w:numPr>
        <w:spacing w:before="60" w:line="232" w:lineRule="exact"/>
        <w:ind w:right="20"/>
        <w:jc w:val="both"/>
        <w:rPr>
          <w:rFonts w:asciiTheme="minorHAnsi" w:eastAsia="Arial Narrow" w:hAnsiTheme="minorHAnsi" w:cstheme="minorHAnsi"/>
          <w:iCs/>
          <w:sz w:val="20"/>
          <w:szCs w:val="20"/>
          <w:lang w:val="fr-FR" w:eastAsia="fr-FR"/>
        </w:rPr>
      </w:pPr>
      <w:r w:rsidRPr="00172A6F">
        <w:rPr>
          <w:rFonts w:asciiTheme="minorHAnsi" w:hAnsiTheme="minorHAnsi" w:cstheme="minorHAnsi"/>
          <w:b/>
          <w:color w:val="000000"/>
          <w:sz w:val="20"/>
          <w:lang w:val="fr-FR"/>
        </w:rPr>
        <w:t>Le GIE du Groupe CCIR Paris Ile</w:t>
      </w:r>
      <w:r w:rsidR="00F420F9">
        <w:rPr>
          <w:rFonts w:asciiTheme="minorHAnsi" w:hAnsiTheme="minorHAnsi" w:cstheme="minorHAnsi"/>
          <w:b/>
          <w:color w:val="000000"/>
          <w:sz w:val="20"/>
          <w:lang w:val="fr-FR"/>
        </w:rPr>
        <w:noBreakHyphen/>
      </w:r>
      <w:r w:rsidRPr="00172A6F">
        <w:rPr>
          <w:rFonts w:asciiTheme="minorHAnsi" w:hAnsiTheme="minorHAnsi" w:cstheme="minorHAnsi"/>
          <w:b/>
          <w:color w:val="000000"/>
          <w:sz w:val="20"/>
          <w:lang w:val="fr-FR"/>
        </w:rPr>
        <w:t>de</w:t>
      </w:r>
      <w:r w:rsidR="00F420F9">
        <w:rPr>
          <w:rFonts w:asciiTheme="minorHAnsi" w:hAnsiTheme="minorHAnsi" w:cstheme="minorHAnsi"/>
          <w:b/>
          <w:color w:val="000000"/>
          <w:sz w:val="20"/>
          <w:lang w:val="fr-FR"/>
        </w:rPr>
        <w:noBreakHyphen/>
      </w:r>
      <w:r w:rsidR="00B17DFD" w:rsidRPr="00172A6F">
        <w:rPr>
          <w:rFonts w:asciiTheme="minorHAnsi" w:hAnsiTheme="minorHAnsi" w:cstheme="minorHAnsi"/>
          <w:b/>
          <w:color w:val="000000"/>
          <w:sz w:val="20"/>
          <w:lang w:val="fr-FR"/>
        </w:rPr>
        <w:t>France agissant</w:t>
      </w:r>
      <w:r w:rsidR="009B41E6">
        <w:rPr>
          <w:rFonts w:asciiTheme="minorHAnsi" w:hAnsiTheme="minorHAnsi" w:cstheme="minorHAnsi"/>
          <w:b/>
          <w:color w:val="000000"/>
          <w:sz w:val="20"/>
          <w:lang w:val="fr-FR"/>
        </w:rPr>
        <w:t> :</w:t>
      </w:r>
    </w:p>
    <w:p w14:paraId="50F6EE55" w14:textId="2117D8C2" w:rsidR="009B41E6" w:rsidRPr="005164A0" w:rsidRDefault="00D13DD5" w:rsidP="00F07CDF">
      <w:pPr>
        <w:pStyle w:val="ParagrapheIndent1"/>
        <w:spacing w:before="60" w:line="232" w:lineRule="exact"/>
        <w:ind w:left="1134" w:right="20" w:hanging="490"/>
        <w:jc w:val="both"/>
        <w:rPr>
          <w:rFonts w:asciiTheme="minorHAnsi" w:eastAsia="Arial Narrow" w:hAnsiTheme="minorHAnsi" w:cstheme="minorHAnsi"/>
          <w:i/>
          <w:sz w:val="20"/>
          <w:szCs w:val="20"/>
          <w:lang w:val="fr-FR" w:eastAsia="fr-FR"/>
        </w:rPr>
      </w:pPr>
      <w:sdt>
        <w:sdtPr>
          <w:rPr>
            <w:rFonts w:asciiTheme="minorHAnsi" w:eastAsia="Arial Narrow" w:hAnsiTheme="minorHAnsi" w:cstheme="minorHAnsi"/>
            <w:iCs/>
            <w:color w:val="0000FF"/>
            <w:sz w:val="20"/>
            <w:szCs w:val="20"/>
            <w:lang w:val="fr-FR" w:eastAsia="fr-FR"/>
          </w:rPr>
          <w:id w:val="892626163"/>
          <w14:checkbox>
            <w14:checked w14:val="1"/>
            <w14:checkedState w14:val="2612" w14:font="MS Gothic"/>
            <w14:uncheckedState w14:val="2610" w14:font="MS Gothic"/>
          </w14:checkbox>
        </w:sdtPr>
        <w:sdtEndPr/>
        <w:sdtContent>
          <w:r w:rsidR="00C5668D">
            <w:rPr>
              <w:rFonts w:ascii="MS Gothic" w:eastAsia="MS Gothic" w:hAnsi="MS Gothic" w:cstheme="minorHAnsi" w:hint="eastAsia"/>
              <w:iCs/>
              <w:color w:val="0000FF"/>
              <w:sz w:val="20"/>
              <w:szCs w:val="20"/>
              <w:lang w:val="fr-FR" w:eastAsia="fr-FR"/>
            </w:rPr>
            <w:t>☒</w:t>
          </w:r>
        </w:sdtContent>
      </w:sdt>
      <w:r w:rsidR="00F07CDF" w:rsidRPr="005164A0">
        <w:rPr>
          <w:rFonts w:asciiTheme="minorHAnsi" w:eastAsia="Arial Narrow" w:hAnsiTheme="minorHAnsi" w:cstheme="minorHAnsi"/>
          <w:iCs/>
          <w:sz w:val="20"/>
          <w:szCs w:val="20"/>
          <w:lang w:val="fr-FR" w:eastAsia="fr-FR"/>
        </w:rPr>
        <w:tab/>
      </w:r>
      <w:proofErr w:type="gramStart"/>
      <w:r w:rsidR="00F07CDF" w:rsidRPr="005164A0">
        <w:rPr>
          <w:rFonts w:asciiTheme="minorHAnsi" w:eastAsia="Arial Narrow" w:hAnsiTheme="minorHAnsi" w:cstheme="minorHAnsi"/>
          <w:iCs/>
          <w:sz w:val="20"/>
          <w:szCs w:val="20"/>
          <w:lang w:val="fr-FR" w:eastAsia="fr-FR"/>
        </w:rPr>
        <w:t>p</w:t>
      </w:r>
      <w:r w:rsidR="009B41E6" w:rsidRPr="005164A0">
        <w:rPr>
          <w:rFonts w:asciiTheme="minorHAnsi" w:eastAsia="Arial Narrow" w:hAnsiTheme="minorHAnsi" w:cstheme="minorHAnsi"/>
          <w:iCs/>
          <w:sz w:val="20"/>
          <w:szCs w:val="20"/>
          <w:lang w:val="fr-FR" w:eastAsia="fr-FR"/>
        </w:rPr>
        <w:t>our</w:t>
      </w:r>
      <w:proofErr w:type="gramEnd"/>
      <w:r w:rsidR="009B41E6" w:rsidRPr="005164A0">
        <w:rPr>
          <w:rFonts w:asciiTheme="minorHAnsi" w:eastAsia="Arial Narrow" w:hAnsiTheme="minorHAnsi" w:cstheme="minorHAnsi"/>
          <w:iCs/>
          <w:sz w:val="20"/>
          <w:szCs w:val="20"/>
          <w:lang w:val="fr-FR" w:eastAsia="fr-FR"/>
        </w:rPr>
        <w:t xml:space="preserve"> ses propres besoins</w:t>
      </w:r>
    </w:p>
    <w:p w14:paraId="5968AC7D" w14:textId="2E63BA6C" w:rsidR="00F9755E" w:rsidRPr="005164A0" w:rsidRDefault="00D13DD5"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2125728182"/>
          <w14:checkbox>
            <w14:checked w14:val="1"/>
            <w14:checkedState w14:val="2612" w14:font="MS Gothic"/>
            <w14:uncheckedState w14:val="2610" w14:font="MS Gothic"/>
          </w14:checkbox>
        </w:sdtPr>
        <w:sdtEndPr/>
        <w:sdtContent>
          <w:r w:rsidR="005164A0" w:rsidRPr="005164A0">
            <w:rPr>
              <w:rFonts w:ascii="MS Gothic" w:eastAsia="MS Gothic" w:hAnsi="MS Gothic" w:cstheme="minorHAnsi" w:hint="eastAsia"/>
              <w:iCs/>
              <w:sz w:val="20"/>
              <w:szCs w:val="20"/>
              <w:lang w:val="fr-FR" w:eastAsia="fr-FR"/>
            </w:rPr>
            <w:t>☒</w:t>
          </w:r>
        </w:sdtContent>
      </w:sdt>
      <w:r w:rsidR="00F07CDF" w:rsidRPr="005164A0">
        <w:rPr>
          <w:rFonts w:asciiTheme="minorHAnsi" w:eastAsia="Arial Narrow" w:hAnsiTheme="minorHAnsi" w:cstheme="minorHAnsi"/>
          <w:iCs/>
          <w:sz w:val="20"/>
          <w:szCs w:val="20"/>
          <w:lang w:val="fr-FR" w:eastAsia="fr-FR"/>
        </w:rPr>
        <w:tab/>
      </w:r>
      <w:proofErr w:type="gramStart"/>
      <w:r w:rsidR="00B17DFD" w:rsidRPr="005164A0">
        <w:rPr>
          <w:rFonts w:asciiTheme="minorHAnsi" w:eastAsia="Arial Narrow" w:hAnsiTheme="minorHAnsi" w:cstheme="minorHAnsi"/>
          <w:iCs/>
          <w:sz w:val="20"/>
          <w:szCs w:val="20"/>
          <w:lang w:val="fr-FR" w:eastAsia="fr-FR"/>
        </w:rPr>
        <w:t>en</w:t>
      </w:r>
      <w:proofErr w:type="gramEnd"/>
      <w:r w:rsidR="00B17DFD" w:rsidRPr="005164A0">
        <w:rPr>
          <w:rFonts w:asciiTheme="minorHAnsi" w:eastAsia="Arial Narrow" w:hAnsiTheme="minorHAnsi" w:cstheme="minorHAnsi"/>
          <w:iCs/>
          <w:sz w:val="20"/>
          <w:szCs w:val="20"/>
          <w:lang w:val="fr-FR" w:eastAsia="fr-FR"/>
        </w:rPr>
        <w:t xml:space="preserve"> tant que centrale d’achats</w:t>
      </w:r>
      <w:r w:rsidR="00B4382C" w:rsidRPr="005164A0">
        <w:rPr>
          <w:rFonts w:asciiTheme="minorHAnsi" w:eastAsia="Arial Narrow" w:hAnsiTheme="minorHAnsi" w:cstheme="minorHAnsi"/>
          <w:iCs/>
          <w:sz w:val="20"/>
          <w:szCs w:val="20"/>
          <w:lang w:val="fr-FR" w:eastAsia="fr-FR"/>
        </w:rPr>
        <w:t xml:space="preserve"> pour le compte de ses adhérents, membres et clients</w:t>
      </w:r>
    </w:p>
    <w:p w14:paraId="331D8BB2" w14:textId="2DDA0B0F" w:rsidR="009B41E6" w:rsidRPr="005164A0" w:rsidRDefault="00D13DD5"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862710997"/>
          <w14:checkbox>
            <w14:checked w14:val="0"/>
            <w14:checkedState w14:val="2612" w14:font="MS Gothic"/>
            <w14:uncheckedState w14:val="2610" w14:font="MS Gothic"/>
          </w14:checkbox>
        </w:sdtPr>
        <w:sdtEndPr/>
        <w:sdtContent>
          <w:r w:rsidR="00F07CDF" w:rsidRPr="005164A0">
            <w:rPr>
              <w:rFonts w:ascii="MS Gothic" w:eastAsia="MS Gothic" w:hAnsi="MS Gothic" w:cstheme="minorHAnsi" w:hint="eastAsia"/>
              <w:iCs/>
              <w:sz w:val="20"/>
              <w:szCs w:val="20"/>
              <w:lang w:val="fr-FR" w:eastAsia="fr-FR"/>
            </w:rPr>
            <w:t>☐</w:t>
          </w:r>
        </w:sdtContent>
      </w:sdt>
      <w:r w:rsidR="00F07CDF" w:rsidRPr="005164A0">
        <w:rPr>
          <w:rFonts w:asciiTheme="minorHAnsi" w:eastAsia="Arial Narrow" w:hAnsiTheme="minorHAnsi" w:cstheme="minorHAnsi"/>
          <w:iCs/>
          <w:sz w:val="20"/>
          <w:szCs w:val="20"/>
          <w:lang w:val="fr-FR" w:eastAsia="fr-FR"/>
        </w:rPr>
        <w:tab/>
      </w:r>
      <w:proofErr w:type="gramStart"/>
      <w:r w:rsidR="009B41E6" w:rsidRPr="005164A0">
        <w:rPr>
          <w:rFonts w:asciiTheme="minorHAnsi" w:eastAsia="Arial Narrow" w:hAnsiTheme="minorHAnsi" w:cstheme="minorHAnsi"/>
          <w:iCs/>
          <w:sz w:val="20"/>
          <w:szCs w:val="20"/>
          <w:lang w:val="fr-FR" w:eastAsia="fr-FR"/>
        </w:rPr>
        <w:t>en</w:t>
      </w:r>
      <w:proofErr w:type="gramEnd"/>
      <w:r w:rsidR="009B41E6" w:rsidRPr="005164A0">
        <w:rPr>
          <w:rFonts w:asciiTheme="minorHAnsi" w:eastAsia="Arial Narrow" w:hAnsiTheme="minorHAnsi" w:cstheme="minorHAnsi"/>
          <w:iCs/>
          <w:sz w:val="20"/>
          <w:szCs w:val="20"/>
          <w:lang w:val="fr-FR" w:eastAsia="fr-FR"/>
        </w:rPr>
        <w:t xml:space="preserve"> tant que mandataire du groupement de commande</w:t>
      </w:r>
    </w:p>
    <w:p w14:paraId="36717818" w14:textId="77777777" w:rsidR="005164A0" w:rsidRPr="005164A0" w:rsidRDefault="00F9755E" w:rsidP="005164A0">
      <w:pPr>
        <w:pStyle w:val="ParagrapheIndent1"/>
        <w:spacing w:line="232" w:lineRule="exact"/>
        <w:ind w:left="1134" w:right="20"/>
        <w:jc w:val="both"/>
        <w:rPr>
          <w:rFonts w:asciiTheme="minorHAnsi" w:hAnsiTheme="minorHAnsi" w:cstheme="minorHAnsi"/>
          <w:sz w:val="20"/>
          <w:lang w:val="fr-FR"/>
        </w:rPr>
      </w:pPr>
      <w:proofErr w:type="gramStart"/>
      <w:r w:rsidRPr="005164A0">
        <w:rPr>
          <w:rFonts w:asciiTheme="minorHAnsi" w:hAnsiTheme="minorHAnsi" w:cstheme="minorHAnsi"/>
          <w:sz w:val="20"/>
          <w:lang w:val="fr-FR"/>
        </w:rPr>
        <w:t>sis</w:t>
      </w:r>
      <w:proofErr w:type="gramEnd"/>
      <w:r w:rsidRPr="005164A0">
        <w:rPr>
          <w:rFonts w:asciiTheme="minorHAnsi" w:hAnsiTheme="minorHAnsi" w:cstheme="minorHAnsi"/>
          <w:sz w:val="20"/>
          <w:lang w:val="fr-FR"/>
        </w:rPr>
        <w:t xml:space="preserve"> 47-49 rue de Tocqueville - 75017 Paris,</w:t>
      </w:r>
      <w:r w:rsidR="005164A0" w:rsidRPr="005164A0">
        <w:rPr>
          <w:rFonts w:asciiTheme="minorHAnsi" w:hAnsiTheme="minorHAnsi" w:cstheme="minorHAnsi"/>
          <w:sz w:val="20"/>
          <w:lang w:val="fr-FR"/>
        </w:rPr>
        <w:t xml:space="preserve"> </w:t>
      </w:r>
    </w:p>
    <w:p w14:paraId="660C738F" w14:textId="3162CD79" w:rsidR="0033552F" w:rsidRPr="00172A6F" w:rsidRDefault="0033552F" w:rsidP="005164A0">
      <w:pPr>
        <w:pStyle w:val="ParagrapheIndent1"/>
        <w:spacing w:line="232" w:lineRule="exact"/>
        <w:ind w:right="20"/>
        <w:jc w:val="both"/>
        <w:rPr>
          <w:rFonts w:asciiTheme="minorHAnsi" w:hAnsiTheme="minorHAnsi" w:cstheme="minorHAnsi"/>
          <w:color w:val="000000"/>
          <w:sz w:val="20"/>
          <w:lang w:val="fr-FR"/>
        </w:rPr>
      </w:pPr>
      <w:proofErr w:type="gramStart"/>
      <w:r w:rsidRPr="00172A6F">
        <w:rPr>
          <w:rFonts w:asciiTheme="minorHAnsi" w:hAnsiTheme="minorHAnsi" w:cstheme="minorHAnsi"/>
          <w:color w:val="000000"/>
          <w:sz w:val="20"/>
          <w:lang w:val="fr-FR"/>
        </w:rPr>
        <w:t>représenté</w:t>
      </w:r>
      <w:proofErr w:type="gramEnd"/>
      <w:r w:rsidRPr="00172A6F">
        <w:rPr>
          <w:rFonts w:asciiTheme="minorHAnsi" w:hAnsiTheme="minorHAnsi" w:cstheme="minorHAnsi"/>
          <w:color w:val="000000"/>
          <w:sz w:val="20"/>
          <w:lang w:val="fr-FR"/>
        </w:rPr>
        <w:t xml:space="preserve"> par la Directrice générale </w:t>
      </w:r>
      <w:r w:rsidR="00902370" w:rsidRPr="00172A6F">
        <w:rPr>
          <w:rFonts w:asciiTheme="minorHAnsi" w:hAnsiTheme="minorHAnsi" w:cstheme="minorHAnsi"/>
          <w:color w:val="000000"/>
          <w:sz w:val="20"/>
          <w:lang w:val="fr-FR"/>
        </w:rPr>
        <w:t>du GIE Groupe CCIR Paris Ile</w:t>
      </w:r>
      <w:r w:rsidR="00F420F9">
        <w:rPr>
          <w:rFonts w:asciiTheme="minorHAnsi" w:hAnsiTheme="minorHAnsi" w:cstheme="minorHAnsi"/>
          <w:color w:val="000000"/>
          <w:sz w:val="20"/>
          <w:lang w:val="fr-FR"/>
        </w:rPr>
        <w:noBreakHyphen/>
      </w:r>
      <w:r w:rsidR="00902370" w:rsidRPr="00172A6F">
        <w:rPr>
          <w:rFonts w:asciiTheme="minorHAnsi" w:hAnsiTheme="minorHAnsi" w:cstheme="minorHAnsi"/>
          <w:color w:val="000000"/>
          <w:sz w:val="20"/>
          <w:lang w:val="fr-FR"/>
        </w:rPr>
        <w:t>de</w:t>
      </w:r>
      <w:r w:rsidR="00F420F9">
        <w:rPr>
          <w:rFonts w:asciiTheme="minorHAnsi" w:hAnsiTheme="minorHAnsi" w:cstheme="minorHAnsi"/>
          <w:color w:val="000000"/>
          <w:sz w:val="20"/>
          <w:lang w:val="fr-FR"/>
        </w:rPr>
        <w:noBreakHyphen/>
      </w:r>
      <w:r w:rsidR="00902370" w:rsidRPr="00172A6F">
        <w:rPr>
          <w:rFonts w:asciiTheme="minorHAnsi" w:hAnsiTheme="minorHAnsi" w:cstheme="minorHAnsi"/>
          <w:color w:val="000000"/>
          <w:sz w:val="20"/>
          <w:lang w:val="fr-FR"/>
        </w:rPr>
        <w:t xml:space="preserve">France </w:t>
      </w:r>
      <w:r w:rsidRPr="00172A6F">
        <w:rPr>
          <w:rFonts w:asciiTheme="minorHAnsi" w:hAnsiTheme="minorHAnsi" w:cstheme="minorHAnsi"/>
          <w:color w:val="000000"/>
          <w:sz w:val="20"/>
          <w:lang w:val="fr-FR"/>
        </w:rPr>
        <w:t>ou son délégataire, dans le respect des délégations de signature en vigueur au sein du GIE.</w:t>
      </w:r>
    </w:p>
    <w:p w14:paraId="6B1D8972" w14:textId="406EC6A3" w:rsidR="00C85F02" w:rsidRPr="00172A6F" w:rsidRDefault="00C85F02" w:rsidP="005B0A85">
      <w:pPr>
        <w:widowControl w:val="0"/>
        <w:numPr>
          <w:ilvl w:val="0"/>
          <w:numId w:val="18"/>
        </w:numPr>
        <w:spacing w:before="240"/>
        <w:ind w:left="360" w:hanging="284"/>
        <w:rPr>
          <w:rFonts w:cstheme="minorHAnsi"/>
          <w:b/>
          <w:sz w:val="20"/>
          <w:szCs w:val="20"/>
        </w:rPr>
      </w:pPr>
      <w:r w:rsidRPr="00172A6F">
        <w:rPr>
          <w:rFonts w:eastAsia="Arial Narrow" w:cstheme="minorHAnsi"/>
          <w:b/>
        </w:rPr>
        <w:t>Et d’autre part</w:t>
      </w:r>
      <w:r w:rsidR="00985E19" w:rsidRPr="00172A6F">
        <w:rPr>
          <w:rFonts w:eastAsia="Arial Narrow" w:cstheme="minorHAnsi"/>
          <w:sz w:val="20"/>
          <w:szCs w:val="20"/>
          <w:vertAlign w:val="superscript"/>
        </w:rPr>
        <w:footnoteReference w:id="2"/>
      </w:r>
      <w:r w:rsidRPr="00172A6F">
        <w:rPr>
          <w:rFonts w:eastAsia="Arial Narrow" w:cstheme="minorHAnsi"/>
          <w:b/>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51E2ACD4" w:rsidR="00902370" w:rsidRPr="00172A6F" w:rsidRDefault="00902370" w:rsidP="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5C5B9728"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M’ENGAGE sans réserve, sur la base de mon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5B0A85">
      <w:pPr>
        <w:widowControl w:val="0"/>
        <w:numPr>
          <w:ilvl w:val="0"/>
          <w:numId w:val="17"/>
        </w:numPr>
        <w:ind w:left="900" w:hanging="360"/>
        <w:jc w:val="both"/>
        <w:rPr>
          <w:rFonts w:eastAsia="Arial Narrow" w:cstheme="minorHAnsi"/>
          <w:sz w:val="20"/>
          <w:szCs w:val="20"/>
        </w:rPr>
      </w:pPr>
      <w:proofErr w:type="gramStart"/>
      <w:r w:rsidRPr="00172A6F">
        <w:rPr>
          <w:rFonts w:eastAsia="Arial Narrow" w:cstheme="minorHAnsi"/>
          <w:sz w:val="20"/>
          <w:szCs w:val="20"/>
        </w:rPr>
        <w:t>à</w:t>
      </w:r>
      <w:proofErr w:type="gramEnd"/>
      <w:r w:rsidRPr="00172A6F">
        <w:rPr>
          <w:rFonts w:eastAsia="Arial Narrow" w:cstheme="minorHAnsi"/>
          <w:sz w:val="20"/>
          <w:szCs w:val="20"/>
        </w:rPr>
        <w:t xml:space="preserve">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147ABA51" w14:textId="19B4F449" w:rsidR="00C85F02" w:rsidRPr="00947B6B" w:rsidRDefault="00C85F02" w:rsidP="005B0A85">
      <w:pPr>
        <w:widowControl w:val="0"/>
        <w:numPr>
          <w:ilvl w:val="0"/>
          <w:numId w:val="17"/>
        </w:numPr>
        <w:ind w:left="900" w:hanging="360"/>
        <w:jc w:val="both"/>
        <w:rPr>
          <w:rFonts w:cstheme="minorHAnsi"/>
          <w:sz w:val="20"/>
          <w:szCs w:val="20"/>
        </w:rPr>
      </w:pPr>
      <w:proofErr w:type="gramStart"/>
      <w:r w:rsidRPr="00947B6B">
        <w:rPr>
          <w:rFonts w:eastAsia="Arial Narrow" w:cstheme="minorHAnsi"/>
          <w:iCs/>
          <w:sz w:val="20"/>
          <w:szCs w:val="20"/>
        </w:rPr>
        <w:t>à</w:t>
      </w:r>
      <w:proofErr w:type="gramEnd"/>
      <w:r w:rsidRPr="00947B6B">
        <w:rPr>
          <w:rFonts w:eastAsia="Arial Narrow" w:cstheme="minorHAnsi"/>
          <w:iCs/>
          <w:sz w:val="20"/>
          <w:szCs w:val="20"/>
        </w:rPr>
        <w:t xml:space="preserve">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dans le contrat de sous-traitance, cette reprise conditionnant l’agrément des sous-traitants.</w:t>
      </w:r>
      <w:r w:rsidRPr="00947B6B">
        <w:rPr>
          <w:rFonts w:eastAsia="Arial Narrow" w:cstheme="minorHAnsi"/>
          <w:sz w:val="20"/>
          <w:szCs w:val="20"/>
        </w:rPr>
        <w:t xml:space="preserve"> </w:t>
      </w:r>
    </w:p>
    <w:p w14:paraId="195C4F72" w14:textId="77777777" w:rsidR="00C85F02" w:rsidRPr="00C5668D" w:rsidRDefault="00C85F02" w:rsidP="00C85F02">
      <w:pPr>
        <w:jc w:val="both"/>
        <w:rPr>
          <w:rFonts w:eastAsia="Arial Narrow" w:cstheme="minorHAnsi"/>
          <w:b/>
          <w:bCs/>
          <w:i/>
        </w:rPr>
      </w:pPr>
      <w:proofErr w:type="gramStart"/>
      <w:r w:rsidRPr="00C5668D">
        <w:rPr>
          <w:rFonts w:eastAsia="Arial Narrow" w:cstheme="minorHAnsi"/>
          <w:b/>
          <w:bCs/>
          <w:i/>
        </w:rPr>
        <w:t>OU</w:t>
      </w:r>
      <w:proofErr w:type="gramEnd"/>
    </w:p>
    <w:p w14:paraId="72FA8CDE" w14:textId="6E0A2C46" w:rsidR="00234C04" w:rsidRPr="00172A6F" w:rsidRDefault="00FB0167" w:rsidP="00C85F02">
      <w:pPr>
        <w:rPr>
          <w:rFonts w:eastAsia="Arial Narrow" w:cstheme="minorHAnsi"/>
          <w:b/>
          <w:bCs/>
        </w:rPr>
      </w:pPr>
      <w:r w:rsidRPr="00172A6F">
        <w:rPr>
          <w:rFonts w:eastAsia="Arial Narrow" w:cstheme="minorHAnsi"/>
          <w:b/>
          <w:bCs/>
        </w:rPr>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lastRenderedPageBreak/>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r>
      <w:proofErr w:type="gramStart"/>
      <w:r w:rsidRPr="00082E89">
        <w:rPr>
          <w:rFonts w:cstheme="minorHAnsi"/>
          <w:sz w:val="20"/>
          <w:szCs w:val="20"/>
        </w:rPr>
        <w:t>donnent</w:t>
      </w:r>
      <w:proofErr w:type="gramEnd"/>
      <w:r w:rsidRPr="00082E89">
        <w:rPr>
          <w:rFonts w:cstheme="minorHAnsi"/>
          <w:sz w:val="20"/>
          <w:szCs w:val="20"/>
        </w:rPr>
        <w:t xml:space="preserve">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r>
      <w:proofErr w:type="gramStart"/>
      <w:r w:rsidRPr="00082E89">
        <w:rPr>
          <w:rFonts w:cstheme="minorHAnsi"/>
          <w:sz w:val="20"/>
          <w:szCs w:val="20"/>
        </w:rPr>
        <w:t>donnent</w:t>
      </w:r>
      <w:proofErr w:type="gramEnd"/>
      <w:r w:rsidRPr="00082E89">
        <w:rPr>
          <w:rFonts w:cstheme="minorHAnsi"/>
          <w:sz w:val="20"/>
          <w:szCs w:val="20"/>
        </w:rPr>
        <w:t xml:space="preserve"> mandat au mandataire, qui l’accepte, pour signer, en leur nom et pour leur compte, les modifications ultérieures du marché public.</w:t>
      </w:r>
    </w:p>
    <w:p w14:paraId="30D2BD26" w14:textId="5F2A879F" w:rsidR="003C346E" w:rsidRPr="00172A6F"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D13DD5"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r>
      <w:proofErr w:type="gramStart"/>
      <w:r w:rsidR="003C346E" w:rsidRPr="00172A6F">
        <w:rPr>
          <w:rFonts w:eastAsia="Arial Narrow" w:cstheme="minorHAnsi"/>
          <w:sz w:val="20"/>
          <w:szCs w:val="20"/>
        </w:rPr>
        <w:t>du</w:t>
      </w:r>
      <w:proofErr w:type="gramEnd"/>
      <w:r w:rsidR="003C346E" w:rsidRPr="00172A6F">
        <w:rPr>
          <w:rFonts w:eastAsia="Arial Narrow" w:cstheme="minorHAnsi"/>
          <w:sz w:val="20"/>
          <w:szCs w:val="20"/>
        </w:rPr>
        <w:t xml:space="preserve"> Groupement solidaire</w:t>
      </w:r>
    </w:p>
    <w:p w14:paraId="333DAF5B" w14:textId="7B845F05" w:rsidR="003C346E" w:rsidRPr="00172A6F" w:rsidRDefault="00D13DD5" w:rsidP="003C346E">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r>
      <w:proofErr w:type="gramStart"/>
      <w:r w:rsidR="003C346E" w:rsidRPr="00172A6F">
        <w:rPr>
          <w:rFonts w:eastAsia="Arial Narrow" w:cstheme="minorHAnsi"/>
          <w:sz w:val="20"/>
          <w:szCs w:val="20"/>
        </w:rPr>
        <w:t>solidaire</w:t>
      </w:r>
      <w:proofErr w:type="gramEnd"/>
      <w:r w:rsidR="003C346E" w:rsidRPr="00172A6F">
        <w:rPr>
          <w:rFonts w:eastAsia="Arial Narrow" w:cstheme="minorHAnsi"/>
          <w:sz w:val="20"/>
          <w:szCs w:val="20"/>
        </w:rPr>
        <w:t xml:space="preserve"> du groupement conjoint </w:t>
      </w:r>
    </w:p>
    <w:p w14:paraId="12513E93" w14:textId="77777777" w:rsidR="004F2665" w:rsidRDefault="004F2665" w:rsidP="003C346E">
      <w:pPr>
        <w:spacing w:before="120"/>
        <w:ind w:left="709" w:hanging="349"/>
        <w:jc w:val="both"/>
        <w:rPr>
          <w:rFonts w:eastAsia="Arial Narrow" w:cstheme="minorHAnsi"/>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6C8E7255" w:rsidR="00902370" w:rsidRPr="00172A6F" w:rsidRDefault="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Pr="000B3312" w:rsidRDefault="00FB0167" w:rsidP="001D7FF2">
      <w:pPr>
        <w:pStyle w:val="ParagrapheIndent1"/>
        <w:spacing w:before="240" w:line="232" w:lineRule="exact"/>
        <w:ind w:left="20" w:right="20"/>
        <w:jc w:val="both"/>
        <w:rPr>
          <w:rFonts w:asciiTheme="minorHAnsi" w:hAnsiTheme="minorHAnsi" w:cstheme="minorHAnsi"/>
          <w:color w:val="000000"/>
          <w:sz w:val="20"/>
          <w:lang w:val="fr-FR"/>
        </w:rPr>
      </w:pPr>
      <w:r w:rsidRPr="000B3312">
        <w:rPr>
          <w:rFonts w:asciiTheme="minorHAnsi" w:hAnsiTheme="minorHAnsi" w:cstheme="minorHAnsi"/>
          <w:color w:val="000000"/>
          <w:sz w:val="20"/>
          <w:lang w:val="fr-FR"/>
        </w:rPr>
        <w:t xml:space="preserve">S'engage, au nom des membres du groupement </w:t>
      </w:r>
      <w:r w:rsidRPr="000B3312">
        <w:rPr>
          <w:rFonts w:asciiTheme="minorHAnsi" w:hAnsiTheme="minorHAnsi" w:cstheme="minorHAnsi"/>
          <w:color w:val="000000"/>
          <w:sz w:val="14"/>
          <w:vertAlign w:val="superscript"/>
          <w:lang w:val="fr-FR"/>
        </w:rPr>
        <w:t>1</w:t>
      </w:r>
      <w:r w:rsidRPr="000B3312">
        <w:rPr>
          <w:rFonts w:asciiTheme="minorHAnsi" w:hAnsiTheme="minorHAnsi" w:cstheme="minorHAnsi"/>
          <w:color w:val="000000"/>
          <w:sz w:val="20"/>
          <w:lang w:val="fr-FR"/>
        </w:rPr>
        <w:t>, sur la base de l'offre du groupement,</w:t>
      </w:r>
    </w:p>
    <w:p w14:paraId="35995CB4" w14:textId="4D3049BE" w:rsidR="003C346E" w:rsidRPr="000B3312"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7DE48BE4" w14:textId="77777777" w:rsidR="003C346E" w:rsidRDefault="003C346E"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0741F25F" w:rsidR="00902370" w:rsidRPr="00172A6F" w:rsidRDefault="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5B0A85">
      <w:pPr>
        <w:widowControl w:val="0"/>
        <w:numPr>
          <w:ilvl w:val="0"/>
          <w:numId w:val="17"/>
        </w:numPr>
        <w:ind w:left="900" w:hanging="360"/>
        <w:jc w:val="both"/>
        <w:rPr>
          <w:rFonts w:eastAsia="Arial Narrow" w:cstheme="minorHAnsi"/>
          <w:sz w:val="20"/>
          <w:szCs w:val="20"/>
        </w:rPr>
      </w:pPr>
      <w:proofErr w:type="gramStart"/>
      <w:r w:rsidRPr="00172A6F">
        <w:rPr>
          <w:rFonts w:eastAsia="Arial Narrow" w:cstheme="minorHAnsi"/>
          <w:sz w:val="20"/>
          <w:szCs w:val="20"/>
        </w:rPr>
        <w:t>à</w:t>
      </w:r>
      <w:proofErr w:type="gramEnd"/>
      <w:r w:rsidRPr="00172A6F">
        <w:rPr>
          <w:rFonts w:eastAsia="Arial Narrow" w:cstheme="minorHAnsi"/>
          <w:sz w:val="20"/>
          <w:szCs w:val="20"/>
        </w:rPr>
        <w:t xml:space="preserve"> exécuter les prestations demandées au(x) prix indiqué(s) dans les documents financiers du présent marché, </w:t>
      </w:r>
    </w:p>
    <w:p w14:paraId="21D435FD" w14:textId="141C2912" w:rsidR="00F73740" w:rsidRPr="00947B6B" w:rsidRDefault="00F73740" w:rsidP="005B0A85">
      <w:pPr>
        <w:widowControl w:val="0"/>
        <w:numPr>
          <w:ilvl w:val="0"/>
          <w:numId w:val="17"/>
        </w:numPr>
        <w:ind w:left="900" w:hanging="360"/>
        <w:jc w:val="both"/>
        <w:rPr>
          <w:rFonts w:eastAsia="Arial Narrow" w:cstheme="minorHAnsi"/>
          <w:sz w:val="20"/>
          <w:szCs w:val="20"/>
        </w:rPr>
      </w:pPr>
      <w:proofErr w:type="gramStart"/>
      <w:r w:rsidRPr="00947B6B">
        <w:rPr>
          <w:rFonts w:eastAsia="Arial Narrow" w:cstheme="minorHAnsi"/>
          <w:sz w:val="20"/>
          <w:szCs w:val="20"/>
        </w:rPr>
        <w:t>à</w:t>
      </w:r>
      <w:proofErr w:type="gramEnd"/>
      <w:r w:rsidRPr="00947B6B">
        <w:rPr>
          <w:rFonts w:eastAsia="Arial Narrow" w:cstheme="minorHAnsi"/>
          <w:sz w:val="20"/>
          <w:szCs w:val="20"/>
        </w:rPr>
        <w:t xml:space="preserve"> reprendre les clauses du présent marché dans le contrat de sous-traitance, cette reprise conditionnant l’agrément des sous-traitants</w:t>
      </w:r>
    </w:p>
    <w:p w14:paraId="76D0624B" w14:textId="1707132E" w:rsidR="00B06823" w:rsidRDefault="00B06823">
      <w:pPr>
        <w:spacing w:after="200" w:line="276" w:lineRule="auto"/>
        <w:rPr>
          <w:rFonts w:cstheme="minorHAnsi"/>
        </w:rPr>
      </w:pPr>
      <w:r>
        <w:rPr>
          <w:rFonts w:cstheme="minorHAnsi"/>
        </w:rPr>
        <w:br w:type="page"/>
      </w:r>
    </w:p>
    <w:p w14:paraId="54662E34" w14:textId="3D5AC749" w:rsidR="00FC2D7C"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11" w:name="_Toc180155002"/>
      <w:bookmarkStart w:id="12" w:name="_Toc201920520"/>
      <w:r w:rsidRPr="000D58BD">
        <w:rPr>
          <w:rFonts w:cstheme="minorHAnsi"/>
          <w:sz w:val="32"/>
          <w:szCs w:val="32"/>
        </w:rPr>
        <w:lastRenderedPageBreak/>
        <w:t>OBJET DU MARCHÉ – DISPOSITIONS GÉNÉRALES</w:t>
      </w:r>
      <w:bookmarkEnd w:id="11"/>
      <w:bookmarkEnd w:id="12"/>
    </w:p>
    <w:p w14:paraId="53BCCC4C" w14:textId="7B12113D" w:rsidR="006C5742" w:rsidRPr="000465D3" w:rsidRDefault="006C5742" w:rsidP="00695710">
      <w:pPr>
        <w:pStyle w:val="Titre2"/>
      </w:pPr>
      <w:bookmarkStart w:id="13" w:name="_Toc127452669"/>
      <w:bookmarkStart w:id="14" w:name="_Toc139613443"/>
      <w:bookmarkStart w:id="15" w:name="_Toc180155003"/>
      <w:r w:rsidRPr="000465D3">
        <w:t xml:space="preserve">Objet du </w:t>
      </w:r>
      <w:r w:rsidRPr="00F8747C">
        <w:t>marché</w:t>
      </w:r>
      <w:bookmarkEnd w:id="13"/>
      <w:bookmarkEnd w:id="14"/>
      <w:bookmarkEnd w:id="15"/>
    </w:p>
    <w:p w14:paraId="65BD9550" w14:textId="14FCEE02" w:rsidR="006C5742" w:rsidRPr="00A45C54" w:rsidRDefault="006C5742" w:rsidP="00A45C54">
      <w:pPr>
        <w:tabs>
          <w:tab w:val="center" w:pos="4536"/>
          <w:tab w:val="right" w:pos="9072"/>
        </w:tabs>
        <w:spacing w:before="120"/>
        <w:jc w:val="both"/>
        <w:rPr>
          <w:rFonts w:cs="Arial"/>
        </w:rPr>
      </w:pPr>
      <w:bookmarkStart w:id="16" w:name="_Toc127452670"/>
      <w:r w:rsidRPr="00F8747C">
        <w:rPr>
          <w:rFonts w:cstheme="minorHAnsi"/>
          <w:sz w:val="20"/>
          <w:szCs w:val="20"/>
        </w:rPr>
        <w:t xml:space="preserve">Le </w:t>
      </w:r>
      <w:r w:rsidRPr="00A45C54">
        <w:rPr>
          <w:rFonts w:cstheme="minorHAnsi"/>
          <w:sz w:val="20"/>
          <w:szCs w:val="20"/>
        </w:rPr>
        <w:t xml:space="preserve">présent </w:t>
      </w:r>
      <w:r w:rsidR="00A45C54" w:rsidRPr="00A45C54">
        <w:rPr>
          <w:rFonts w:cstheme="minorHAnsi"/>
          <w:sz w:val="20"/>
          <w:szCs w:val="20"/>
        </w:rPr>
        <w:t xml:space="preserve">accord cadre </w:t>
      </w:r>
      <w:r w:rsidR="00702F3F" w:rsidRPr="00A45C54">
        <w:rPr>
          <w:rFonts w:cstheme="minorHAnsi"/>
          <w:sz w:val="20"/>
          <w:szCs w:val="20"/>
        </w:rPr>
        <w:t>a pour objet</w:t>
      </w:r>
      <w:r w:rsidRPr="00A45C54">
        <w:rPr>
          <w:rFonts w:cstheme="minorHAnsi"/>
          <w:sz w:val="20"/>
          <w:szCs w:val="20"/>
        </w:rPr>
        <w:t xml:space="preserve"> les </w:t>
      </w:r>
      <w:r w:rsidRPr="00A45C54">
        <w:rPr>
          <w:rFonts w:cstheme="minorHAnsi"/>
          <w:bCs/>
          <w:sz w:val="20"/>
          <w:szCs w:val="20"/>
        </w:rPr>
        <w:t>prestations</w:t>
      </w:r>
      <w:r w:rsidR="00A45C54" w:rsidRPr="00A45C54">
        <w:rPr>
          <w:rFonts w:cstheme="minorHAnsi"/>
          <w:bCs/>
          <w:sz w:val="20"/>
          <w:szCs w:val="20"/>
        </w:rPr>
        <w:t xml:space="preserve"> de </w:t>
      </w:r>
      <w:r w:rsidR="00A45C54">
        <w:rPr>
          <w:rFonts w:cstheme="minorHAnsi"/>
          <w:bCs/>
          <w:sz w:val="20"/>
          <w:szCs w:val="20"/>
        </w:rPr>
        <w:t>t</w:t>
      </w:r>
      <w:r w:rsidR="00A45C54" w:rsidRPr="00A45C54">
        <w:rPr>
          <w:rFonts w:cstheme="minorHAnsi"/>
          <w:bCs/>
          <w:sz w:val="20"/>
          <w:szCs w:val="20"/>
        </w:rPr>
        <w:t xml:space="preserve">raiteurs pour les directions et établissements de la CCI Paris Ile-de France. </w:t>
      </w:r>
    </w:p>
    <w:p w14:paraId="35160B02" w14:textId="3331A535" w:rsidR="006C5742" w:rsidRPr="00A45C54" w:rsidRDefault="006C5742" w:rsidP="006C5742">
      <w:pPr>
        <w:tabs>
          <w:tab w:val="left" w:pos="6450"/>
        </w:tabs>
        <w:spacing w:before="60"/>
        <w:jc w:val="both"/>
        <w:rPr>
          <w:rFonts w:cstheme="minorHAnsi"/>
          <w:sz w:val="20"/>
          <w:szCs w:val="20"/>
        </w:rPr>
      </w:pPr>
      <w:r w:rsidRPr="00F8747C">
        <w:rPr>
          <w:rFonts w:cstheme="minorHAnsi"/>
          <w:sz w:val="20"/>
          <w:szCs w:val="20"/>
        </w:rPr>
        <w:t xml:space="preserve">Les </w:t>
      </w:r>
      <w:r w:rsidRPr="00A45C54">
        <w:rPr>
          <w:rFonts w:cstheme="minorHAnsi"/>
          <w:sz w:val="20"/>
          <w:szCs w:val="20"/>
        </w:rPr>
        <w:t xml:space="preserve">spécifications des </w:t>
      </w:r>
      <w:r w:rsidRPr="00A45C54">
        <w:rPr>
          <w:rFonts w:cstheme="minorHAnsi"/>
          <w:bCs/>
          <w:sz w:val="20"/>
          <w:szCs w:val="20"/>
        </w:rPr>
        <w:t xml:space="preserve">prestations </w:t>
      </w:r>
      <w:r w:rsidRPr="00A45C54">
        <w:rPr>
          <w:rFonts w:cstheme="minorHAnsi"/>
          <w:sz w:val="20"/>
          <w:szCs w:val="20"/>
        </w:rPr>
        <w:t>sont détaillées dans le cahier des clauses techniques particulières (CCTP)</w:t>
      </w:r>
      <w:r w:rsidR="00A45C54" w:rsidRPr="00A45C54">
        <w:rPr>
          <w:rFonts w:cstheme="minorHAnsi"/>
          <w:sz w:val="20"/>
          <w:szCs w:val="20"/>
        </w:rPr>
        <w:t>.</w:t>
      </w:r>
    </w:p>
    <w:p w14:paraId="2097876D" w14:textId="77777777" w:rsidR="00FD6ABB" w:rsidRPr="00FE4B34" w:rsidRDefault="00FD6ABB" w:rsidP="00695710">
      <w:pPr>
        <w:pStyle w:val="Titre2"/>
      </w:pPr>
      <w:bookmarkStart w:id="17" w:name="_Toc180155007"/>
      <w:r w:rsidRPr="00FE4B34">
        <w:t>Allotissement</w:t>
      </w:r>
      <w:bookmarkEnd w:id="17"/>
    </w:p>
    <w:p w14:paraId="44C50E34" w14:textId="3E53C7FD" w:rsidR="00FD6ABB" w:rsidRDefault="00FD6ABB" w:rsidP="00FD6ABB">
      <w:pPr>
        <w:jc w:val="both"/>
        <w:rPr>
          <w:rFonts w:cstheme="minorHAnsi"/>
          <w:bCs/>
          <w:sz w:val="20"/>
          <w:szCs w:val="20"/>
        </w:rPr>
      </w:pPr>
      <w:r w:rsidRPr="00F8747C">
        <w:rPr>
          <w:rFonts w:cstheme="minorHAnsi"/>
          <w:bCs/>
          <w:sz w:val="20"/>
          <w:szCs w:val="20"/>
        </w:rPr>
        <w:t xml:space="preserve">La procédure, objet du présent marché, a fait l’objet d’un découpage </w:t>
      </w:r>
      <w:r w:rsidRPr="00A45C54">
        <w:rPr>
          <w:rFonts w:cstheme="minorHAnsi"/>
          <w:bCs/>
          <w:sz w:val="20"/>
          <w:szCs w:val="20"/>
        </w:rPr>
        <w:t xml:space="preserve">en </w:t>
      </w:r>
      <w:r w:rsidR="00A45C54" w:rsidRPr="00A45C54">
        <w:rPr>
          <w:rFonts w:cstheme="minorHAnsi"/>
          <w:bCs/>
          <w:sz w:val="20"/>
          <w:szCs w:val="20"/>
        </w:rPr>
        <w:t xml:space="preserve">4 </w:t>
      </w:r>
      <w:r w:rsidRPr="00A45C54">
        <w:rPr>
          <w:rFonts w:cstheme="minorHAnsi"/>
          <w:bCs/>
          <w:sz w:val="20"/>
          <w:szCs w:val="20"/>
        </w:rPr>
        <w:t>lots, désignés ci-dessous </w:t>
      </w:r>
      <w:r w:rsidRPr="00F8747C">
        <w:rPr>
          <w:rFonts w:cstheme="minorHAnsi"/>
          <w:bCs/>
          <w:sz w:val="20"/>
          <w:szCs w:val="20"/>
        </w:rPr>
        <w:t>:</w:t>
      </w:r>
    </w:p>
    <w:tbl>
      <w:tblPr>
        <w:tblStyle w:val="Grilledutableau"/>
        <w:tblW w:w="10065" w:type="dxa"/>
        <w:tblInd w:w="-289" w:type="dxa"/>
        <w:tblLook w:val="04A0" w:firstRow="1" w:lastRow="0" w:firstColumn="1" w:lastColumn="0" w:noHBand="0" w:noVBand="1"/>
      </w:tblPr>
      <w:tblGrid>
        <w:gridCol w:w="993"/>
        <w:gridCol w:w="9072"/>
      </w:tblGrid>
      <w:tr w:rsidR="00A45C54" w:rsidRPr="001C1498" w14:paraId="3CDC9279" w14:textId="77777777" w:rsidTr="00FC46BD">
        <w:trPr>
          <w:trHeight w:val="249"/>
        </w:trPr>
        <w:tc>
          <w:tcPr>
            <w:tcW w:w="993" w:type="dxa"/>
            <w:vAlign w:val="center"/>
          </w:tcPr>
          <w:p w14:paraId="7E012007" w14:textId="77777777" w:rsidR="00A45C54" w:rsidRPr="00D13DD5" w:rsidRDefault="00A45C54" w:rsidP="00D6232C">
            <w:pPr>
              <w:jc w:val="center"/>
              <w:rPr>
                <w:rFonts w:cstheme="minorHAnsi"/>
                <w:b/>
                <w:sz w:val="20"/>
                <w:szCs w:val="20"/>
              </w:rPr>
            </w:pPr>
            <w:r w:rsidRPr="00D13DD5">
              <w:rPr>
                <w:rFonts w:cstheme="minorHAnsi"/>
                <w:b/>
                <w:sz w:val="20"/>
                <w:szCs w:val="20"/>
              </w:rPr>
              <w:t>Lot n°</w:t>
            </w:r>
          </w:p>
        </w:tc>
        <w:tc>
          <w:tcPr>
            <w:tcW w:w="9072" w:type="dxa"/>
            <w:vAlign w:val="center"/>
          </w:tcPr>
          <w:p w14:paraId="0C369D3D" w14:textId="77777777" w:rsidR="00A45C54" w:rsidRPr="00D13DD5" w:rsidRDefault="00A45C54" w:rsidP="00D6232C">
            <w:pPr>
              <w:jc w:val="center"/>
              <w:rPr>
                <w:rFonts w:cstheme="minorHAnsi"/>
                <w:b/>
                <w:sz w:val="20"/>
                <w:szCs w:val="20"/>
              </w:rPr>
            </w:pPr>
            <w:r w:rsidRPr="00D13DD5">
              <w:rPr>
                <w:rFonts w:cstheme="minorHAnsi"/>
                <w:b/>
                <w:sz w:val="20"/>
                <w:szCs w:val="20"/>
              </w:rPr>
              <w:t>Intitulé</w:t>
            </w:r>
          </w:p>
        </w:tc>
      </w:tr>
      <w:tr w:rsidR="00A45C54" w:rsidRPr="001C1498" w14:paraId="7E8E76FD" w14:textId="77777777" w:rsidTr="00FC46BD">
        <w:trPr>
          <w:trHeight w:val="597"/>
        </w:trPr>
        <w:tc>
          <w:tcPr>
            <w:tcW w:w="993" w:type="dxa"/>
          </w:tcPr>
          <w:p w14:paraId="74EBF95B" w14:textId="77777777" w:rsidR="00A45C54" w:rsidRPr="00D13DD5" w:rsidRDefault="00A45C54" w:rsidP="00D6232C">
            <w:pPr>
              <w:tabs>
                <w:tab w:val="center" w:pos="4536"/>
                <w:tab w:val="right" w:pos="9072"/>
              </w:tabs>
              <w:spacing w:before="120"/>
              <w:jc w:val="center"/>
              <w:rPr>
                <w:rFonts w:cs="Arial"/>
                <w:sz w:val="20"/>
                <w:szCs w:val="20"/>
              </w:rPr>
            </w:pPr>
            <w:r w:rsidRPr="00D13DD5">
              <w:rPr>
                <w:rFonts w:cs="Arial"/>
                <w:sz w:val="20"/>
                <w:szCs w:val="20"/>
              </w:rPr>
              <w:t xml:space="preserve">Lot 1 </w:t>
            </w:r>
          </w:p>
        </w:tc>
        <w:tc>
          <w:tcPr>
            <w:tcW w:w="9072" w:type="dxa"/>
          </w:tcPr>
          <w:p w14:paraId="1BCA0A40" w14:textId="77777777" w:rsidR="00A45C54" w:rsidRPr="00D13DD5" w:rsidRDefault="00A45C54" w:rsidP="00D6232C">
            <w:pPr>
              <w:tabs>
                <w:tab w:val="center" w:pos="4536"/>
                <w:tab w:val="right" w:pos="9072"/>
              </w:tabs>
              <w:spacing w:before="120"/>
              <w:jc w:val="center"/>
              <w:rPr>
                <w:rFonts w:cs="Arial"/>
                <w:sz w:val="20"/>
                <w:szCs w:val="20"/>
              </w:rPr>
            </w:pPr>
            <w:r w:rsidRPr="00D13DD5">
              <w:rPr>
                <w:rFonts w:cs="Arial"/>
                <w:sz w:val="20"/>
                <w:szCs w:val="20"/>
              </w:rPr>
              <w:t>Prestations de Traiteurs pour les départements de Paris (75 - hors ESCP), Seine st Denis (93), Val d’Oise (95), Val de Marne (94)</w:t>
            </w:r>
          </w:p>
        </w:tc>
      </w:tr>
      <w:tr w:rsidR="00A45C54" w:rsidRPr="001C1498" w14:paraId="2D0BB25E" w14:textId="77777777" w:rsidTr="00FC46BD">
        <w:trPr>
          <w:trHeight w:val="752"/>
        </w:trPr>
        <w:tc>
          <w:tcPr>
            <w:tcW w:w="993" w:type="dxa"/>
          </w:tcPr>
          <w:p w14:paraId="3A77C065" w14:textId="77777777" w:rsidR="00A45C54" w:rsidRPr="00D13DD5" w:rsidRDefault="00A45C54" w:rsidP="00D6232C">
            <w:pPr>
              <w:tabs>
                <w:tab w:val="center" w:pos="4536"/>
                <w:tab w:val="right" w:pos="9072"/>
              </w:tabs>
              <w:spacing w:before="120"/>
              <w:jc w:val="center"/>
              <w:rPr>
                <w:rFonts w:cs="Arial"/>
                <w:sz w:val="20"/>
                <w:szCs w:val="20"/>
              </w:rPr>
            </w:pPr>
            <w:r w:rsidRPr="00D13DD5">
              <w:rPr>
                <w:rFonts w:cs="Arial"/>
                <w:sz w:val="20"/>
                <w:szCs w:val="20"/>
              </w:rPr>
              <w:t>Lot 2 </w:t>
            </w:r>
          </w:p>
        </w:tc>
        <w:tc>
          <w:tcPr>
            <w:tcW w:w="9072" w:type="dxa"/>
          </w:tcPr>
          <w:p w14:paraId="1F1CBF88" w14:textId="0930DFCD" w:rsidR="00A45C54" w:rsidRPr="00D13DD5" w:rsidRDefault="00A45C54" w:rsidP="00D6232C">
            <w:pPr>
              <w:tabs>
                <w:tab w:val="center" w:pos="4536"/>
                <w:tab w:val="right" w:pos="9072"/>
              </w:tabs>
              <w:spacing w:before="120"/>
              <w:jc w:val="center"/>
              <w:rPr>
                <w:rFonts w:cs="Arial"/>
                <w:sz w:val="20"/>
                <w:szCs w:val="20"/>
              </w:rPr>
            </w:pPr>
            <w:r w:rsidRPr="00D13DD5">
              <w:rPr>
                <w:rFonts w:cs="Arial"/>
                <w:sz w:val="20"/>
                <w:szCs w:val="20"/>
              </w:rPr>
              <w:t xml:space="preserve">Prestations de traiteurs pour les départements des Yvelines (78 - hors HEC), </w:t>
            </w:r>
            <w:proofErr w:type="spellStart"/>
            <w:r w:rsidRPr="00D13DD5">
              <w:rPr>
                <w:rFonts w:cs="Arial"/>
                <w:sz w:val="20"/>
                <w:szCs w:val="20"/>
              </w:rPr>
              <w:t>Haut-de-Seine</w:t>
            </w:r>
            <w:proofErr w:type="spellEnd"/>
            <w:r w:rsidRPr="00D13DD5">
              <w:rPr>
                <w:rFonts w:cs="Arial"/>
                <w:sz w:val="20"/>
                <w:szCs w:val="20"/>
              </w:rPr>
              <w:t xml:space="preserve"> (92)</w:t>
            </w:r>
          </w:p>
        </w:tc>
      </w:tr>
      <w:tr w:rsidR="00A45C54" w:rsidRPr="001C1498" w14:paraId="0FFBFDDF" w14:textId="77777777" w:rsidTr="00FC46BD">
        <w:trPr>
          <w:trHeight w:val="498"/>
        </w:trPr>
        <w:tc>
          <w:tcPr>
            <w:tcW w:w="993" w:type="dxa"/>
          </w:tcPr>
          <w:p w14:paraId="34C6987D" w14:textId="77777777" w:rsidR="00A45C54" w:rsidRPr="00D13DD5" w:rsidRDefault="00A45C54" w:rsidP="00D6232C">
            <w:pPr>
              <w:tabs>
                <w:tab w:val="center" w:pos="4536"/>
                <w:tab w:val="right" w:pos="9072"/>
              </w:tabs>
              <w:spacing w:before="120"/>
              <w:jc w:val="center"/>
              <w:rPr>
                <w:rFonts w:cs="Arial"/>
                <w:sz w:val="20"/>
                <w:szCs w:val="20"/>
              </w:rPr>
            </w:pPr>
            <w:r w:rsidRPr="00D13DD5">
              <w:rPr>
                <w:rFonts w:cs="Arial"/>
                <w:sz w:val="20"/>
                <w:szCs w:val="20"/>
              </w:rPr>
              <w:t xml:space="preserve">Lot 3 </w:t>
            </w:r>
          </w:p>
        </w:tc>
        <w:tc>
          <w:tcPr>
            <w:tcW w:w="9072" w:type="dxa"/>
          </w:tcPr>
          <w:p w14:paraId="41D4D32B" w14:textId="77777777" w:rsidR="00A45C54" w:rsidRPr="00D13DD5" w:rsidRDefault="00A45C54" w:rsidP="00D6232C">
            <w:pPr>
              <w:tabs>
                <w:tab w:val="center" w:pos="4536"/>
                <w:tab w:val="right" w:pos="9072"/>
              </w:tabs>
              <w:spacing w:before="120"/>
              <w:jc w:val="center"/>
              <w:rPr>
                <w:rFonts w:cs="Arial"/>
                <w:sz w:val="20"/>
                <w:szCs w:val="20"/>
              </w:rPr>
            </w:pPr>
            <w:r w:rsidRPr="00D13DD5">
              <w:rPr>
                <w:rFonts w:cs="Arial"/>
                <w:sz w:val="20"/>
                <w:szCs w:val="20"/>
              </w:rPr>
              <w:t>Prestations de traiteurs pour HEC et ESCP</w:t>
            </w:r>
          </w:p>
        </w:tc>
      </w:tr>
      <w:tr w:rsidR="00A45C54" w:rsidRPr="001C1498" w14:paraId="01F8C3B5" w14:textId="77777777" w:rsidTr="00FC46BD">
        <w:trPr>
          <w:trHeight w:val="612"/>
        </w:trPr>
        <w:tc>
          <w:tcPr>
            <w:tcW w:w="993" w:type="dxa"/>
            <w:vAlign w:val="center"/>
          </w:tcPr>
          <w:p w14:paraId="51471619" w14:textId="77777777" w:rsidR="00A45C54" w:rsidRPr="00D13DD5" w:rsidRDefault="00A45C54" w:rsidP="00D6232C">
            <w:pPr>
              <w:jc w:val="center"/>
              <w:rPr>
                <w:rFonts w:cs="Arial"/>
                <w:sz w:val="20"/>
                <w:szCs w:val="20"/>
              </w:rPr>
            </w:pPr>
            <w:r w:rsidRPr="00D13DD5">
              <w:rPr>
                <w:rFonts w:cs="Arial"/>
                <w:sz w:val="20"/>
                <w:szCs w:val="20"/>
              </w:rPr>
              <w:t>Lot 4</w:t>
            </w:r>
          </w:p>
        </w:tc>
        <w:tc>
          <w:tcPr>
            <w:tcW w:w="9072" w:type="dxa"/>
            <w:vAlign w:val="center"/>
          </w:tcPr>
          <w:p w14:paraId="2F279EDD" w14:textId="77777777" w:rsidR="00A45C54" w:rsidRPr="00D13DD5" w:rsidRDefault="00A45C54" w:rsidP="00D6232C">
            <w:pPr>
              <w:jc w:val="center"/>
              <w:rPr>
                <w:rFonts w:cs="Arial"/>
                <w:sz w:val="20"/>
                <w:szCs w:val="20"/>
              </w:rPr>
            </w:pPr>
            <w:r w:rsidRPr="00D13DD5">
              <w:rPr>
                <w:rFonts w:cs="Arial"/>
                <w:sz w:val="20"/>
                <w:szCs w:val="20"/>
              </w:rPr>
              <w:t xml:space="preserve">Prestations de traiteurs évènementiel sur mesure </w:t>
            </w:r>
          </w:p>
        </w:tc>
      </w:tr>
    </w:tbl>
    <w:p w14:paraId="6B8E346B" w14:textId="77777777" w:rsidR="00FD6ABB" w:rsidRPr="00F8747C" w:rsidRDefault="00FD6ABB" w:rsidP="00FD6ABB">
      <w:pPr>
        <w:jc w:val="both"/>
        <w:rPr>
          <w:rFonts w:cstheme="minorHAnsi"/>
          <w:bCs/>
          <w:sz w:val="20"/>
          <w:szCs w:val="20"/>
        </w:rPr>
      </w:pPr>
    </w:p>
    <w:p w14:paraId="497DDE50" w14:textId="77777777" w:rsidR="00FD6ABB" w:rsidRDefault="00FD6ABB" w:rsidP="00FD6ABB">
      <w:pPr>
        <w:spacing w:before="60"/>
        <w:jc w:val="both"/>
        <w:rPr>
          <w:rFonts w:cstheme="minorHAnsi"/>
          <w:bCs/>
          <w:sz w:val="20"/>
          <w:szCs w:val="20"/>
        </w:rPr>
      </w:pPr>
      <w:r w:rsidRPr="00F8747C">
        <w:rPr>
          <w:rFonts w:cstheme="minorHAnsi"/>
          <w:bCs/>
          <w:sz w:val="20"/>
          <w:szCs w:val="20"/>
        </w:rPr>
        <w:t>Chaque lot fait l’objet d’un marché séparé.</w:t>
      </w:r>
    </w:p>
    <w:p w14:paraId="6D860557" w14:textId="4AE162E4" w:rsidR="00FD6ABB" w:rsidRPr="00F8747C" w:rsidRDefault="00FD6ABB" w:rsidP="00FD6ABB">
      <w:pPr>
        <w:spacing w:before="60"/>
        <w:jc w:val="both"/>
        <w:rPr>
          <w:rFonts w:cstheme="minorHAnsi"/>
          <w:bCs/>
          <w:sz w:val="20"/>
          <w:szCs w:val="20"/>
        </w:rPr>
      </w:pPr>
      <w:r w:rsidRPr="003716AC">
        <w:rPr>
          <w:rFonts w:cstheme="minorHAnsi"/>
          <w:bCs/>
          <w:sz w:val="20"/>
          <w:szCs w:val="20"/>
        </w:rPr>
        <w:t>Le présent marché porte sur le lot dont l’intitulé figure en page de garde du présent document.</w:t>
      </w:r>
    </w:p>
    <w:p w14:paraId="22BC9B0C" w14:textId="28D8D23C" w:rsidR="001612A2" w:rsidRPr="00B51CE1" w:rsidRDefault="001612A2" w:rsidP="00695710">
      <w:pPr>
        <w:pStyle w:val="Titre2"/>
      </w:pPr>
      <w:bookmarkStart w:id="18" w:name="_Toc180155004"/>
      <w:r w:rsidRPr="00B51CE1">
        <w:t xml:space="preserve">Périmètre du </w:t>
      </w:r>
      <w:bookmarkEnd w:id="16"/>
      <w:r w:rsidR="00F73740">
        <w:t>marché</w:t>
      </w:r>
      <w:bookmarkEnd w:id="18"/>
      <w:r w:rsidR="00FD6ABB">
        <w:t xml:space="preserve"> </w:t>
      </w:r>
    </w:p>
    <w:p w14:paraId="3894F1AD" w14:textId="5E342140" w:rsidR="001612A2" w:rsidRPr="00020C02" w:rsidRDefault="40392D72" w:rsidP="005B0A85">
      <w:pPr>
        <w:pStyle w:val="Titre3"/>
        <w:numPr>
          <w:ilvl w:val="2"/>
          <w:numId w:val="12"/>
        </w:numPr>
        <w:ind w:left="2127"/>
        <w:jc w:val="both"/>
        <w:rPr>
          <w:rFonts w:cstheme="minorHAnsi"/>
          <w:i/>
          <w:iCs/>
          <w:color w:val="auto"/>
        </w:rPr>
      </w:pPr>
      <w:bookmarkStart w:id="19" w:name="_Toc127452671"/>
      <w:bookmarkStart w:id="20" w:name="_Toc180155005"/>
      <w:r w:rsidRPr="00020C02">
        <w:rPr>
          <w:rFonts w:cstheme="minorHAnsi"/>
          <w:i/>
          <w:iCs/>
          <w:color w:val="auto"/>
        </w:rPr>
        <w:t xml:space="preserve">Entités bénéficiaires du présent </w:t>
      </w:r>
      <w:bookmarkEnd w:id="19"/>
      <w:r w:rsidR="5090CD23" w:rsidRPr="00020C02">
        <w:rPr>
          <w:rFonts w:cstheme="minorHAnsi"/>
          <w:i/>
          <w:iCs/>
          <w:color w:val="auto"/>
        </w:rPr>
        <w:t>marché</w:t>
      </w:r>
      <w:bookmarkEnd w:id="20"/>
      <w:r w:rsidRPr="00020C02">
        <w:rPr>
          <w:rFonts w:cstheme="minorHAnsi"/>
          <w:i/>
          <w:iCs/>
          <w:color w:val="auto"/>
        </w:rPr>
        <w:t xml:space="preserve"> </w:t>
      </w:r>
    </w:p>
    <w:p w14:paraId="0CB7297B" w14:textId="63C83A8D" w:rsidR="00BE0F31" w:rsidRPr="00BE0F31" w:rsidRDefault="0A1AE5A8" w:rsidP="00BE0F31">
      <w:pPr>
        <w:spacing w:before="60"/>
        <w:jc w:val="both"/>
        <w:rPr>
          <w:rFonts w:cstheme="minorHAnsi"/>
          <w:bCs/>
          <w:sz w:val="20"/>
          <w:szCs w:val="20"/>
        </w:rPr>
      </w:pPr>
      <w:r w:rsidRPr="00BE0F31">
        <w:rPr>
          <w:rFonts w:cstheme="minorHAnsi"/>
          <w:bCs/>
          <w:sz w:val="20"/>
          <w:szCs w:val="20"/>
        </w:rPr>
        <w:t>La liste des entités bénéficiaires du présent marché est annexée au présent A</w:t>
      </w:r>
      <w:r w:rsidR="2D0F8BC8" w:rsidRPr="00BE0F31">
        <w:rPr>
          <w:rFonts w:cstheme="minorHAnsi"/>
          <w:bCs/>
          <w:sz w:val="20"/>
          <w:szCs w:val="20"/>
        </w:rPr>
        <w:t>cte d’</w:t>
      </w:r>
      <w:r w:rsidRPr="00BE0F31">
        <w:rPr>
          <w:rFonts w:cstheme="minorHAnsi"/>
          <w:bCs/>
          <w:sz w:val="20"/>
          <w:szCs w:val="20"/>
        </w:rPr>
        <w:t>E</w:t>
      </w:r>
      <w:r w:rsidR="2D0F8BC8" w:rsidRPr="00BE0F31">
        <w:rPr>
          <w:rFonts w:cstheme="minorHAnsi"/>
          <w:bCs/>
          <w:sz w:val="20"/>
          <w:szCs w:val="20"/>
        </w:rPr>
        <w:t>ngagement</w:t>
      </w:r>
      <w:r w:rsidR="6A0AC8A7" w:rsidRPr="00BE0F31">
        <w:rPr>
          <w:rFonts w:cstheme="minorHAnsi"/>
          <w:bCs/>
          <w:sz w:val="20"/>
          <w:szCs w:val="20"/>
        </w:rPr>
        <w:t xml:space="preserve"> (Annexe 1)</w:t>
      </w:r>
      <w:r w:rsidRPr="00BE0F31">
        <w:rPr>
          <w:rFonts w:cstheme="minorHAnsi"/>
          <w:bCs/>
          <w:sz w:val="20"/>
          <w:szCs w:val="20"/>
        </w:rPr>
        <w:t>.</w:t>
      </w:r>
    </w:p>
    <w:p w14:paraId="05939C63" w14:textId="103D5800" w:rsidR="001612A2" w:rsidRPr="00020C02" w:rsidRDefault="40392D72" w:rsidP="005B0A85">
      <w:pPr>
        <w:pStyle w:val="Titre3"/>
        <w:numPr>
          <w:ilvl w:val="2"/>
          <w:numId w:val="12"/>
        </w:numPr>
        <w:ind w:left="2127"/>
        <w:jc w:val="both"/>
        <w:rPr>
          <w:rFonts w:cstheme="minorHAnsi"/>
          <w:i/>
          <w:iCs/>
          <w:color w:val="auto"/>
        </w:rPr>
      </w:pPr>
      <w:bookmarkStart w:id="21" w:name="_Toc127452672"/>
      <w:bookmarkStart w:id="22" w:name="_Toc180155006"/>
      <w:r w:rsidRPr="00020C02">
        <w:rPr>
          <w:rFonts w:cstheme="minorHAnsi"/>
          <w:i/>
          <w:iCs/>
          <w:color w:val="auto"/>
        </w:rPr>
        <w:t xml:space="preserve">Entités pouvant intégrer le présent </w:t>
      </w:r>
      <w:r w:rsidR="5090CD23" w:rsidRPr="00020C02">
        <w:rPr>
          <w:rFonts w:cstheme="minorHAnsi"/>
          <w:i/>
          <w:iCs/>
          <w:color w:val="auto"/>
        </w:rPr>
        <w:t>marché</w:t>
      </w:r>
      <w:r w:rsidRPr="00020C02">
        <w:rPr>
          <w:rFonts w:cstheme="minorHAnsi"/>
          <w:i/>
          <w:iCs/>
          <w:color w:val="auto"/>
        </w:rPr>
        <w:t xml:space="preserve"> </w:t>
      </w:r>
      <w:bookmarkEnd w:id="21"/>
      <w:bookmarkEnd w:id="22"/>
    </w:p>
    <w:p w14:paraId="0AE32290" w14:textId="70D9B2C7" w:rsidR="001612A2" w:rsidRPr="00F8747C" w:rsidRDefault="001612A2" w:rsidP="001612A2">
      <w:pPr>
        <w:pStyle w:val="pf0"/>
        <w:jc w:val="both"/>
        <w:rPr>
          <w:rFonts w:asciiTheme="minorHAnsi" w:hAnsiTheme="minorHAnsi" w:cstheme="minorHAnsi"/>
          <w:bCs/>
          <w:sz w:val="20"/>
          <w:szCs w:val="20"/>
        </w:rPr>
      </w:pPr>
      <w:r w:rsidRPr="00F8747C">
        <w:rPr>
          <w:rFonts w:asciiTheme="minorHAnsi" w:hAnsiTheme="minorHAnsi" w:cstheme="minorHAnsi"/>
          <w:bCs/>
          <w:sz w:val="20"/>
          <w:szCs w:val="20"/>
        </w:rPr>
        <w:t xml:space="preserve">En cours d’exécution du présent </w:t>
      </w:r>
      <w:r w:rsidR="00E1666D" w:rsidRPr="00F8747C">
        <w:rPr>
          <w:rFonts w:asciiTheme="minorHAnsi" w:hAnsiTheme="minorHAnsi" w:cstheme="minorHAnsi"/>
          <w:bCs/>
          <w:sz w:val="20"/>
          <w:szCs w:val="20"/>
        </w:rPr>
        <w:t>marché</w:t>
      </w:r>
      <w:r w:rsidRPr="00F8747C">
        <w:rPr>
          <w:rFonts w:asciiTheme="minorHAnsi" w:hAnsiTheme="minorHAnsi" w:cstheme="minorHAnsi"/>
          <w:bCs/>
          <w:sz w:val="20"/>
          <w:szCs w:val="20"/>
        </w:rPr>
        <w:t>, de nouveaux adhérents</w:t>
      </w:r>
      <w:r w:rsidR="00B4382C" w:rsidRPr="00F8747C">
        <w:rPr>
          <w:rFonts w:asciiTheme="minorHAnsi" w:hAnsiTheme="minorHAnsi" w:cstheme="minorHAnsi"/>
          <w:bCs/>
          <w:sz w:val="20"/>
          <w:szCs w:val="20"/>
        </w:rPr>
        <w:t>, membres ou clients du</w:t>
      </w:r>
      <w:r w:rsidRPr="00F8747C">
        <w:rPr>
          <w:rFonts w:asciiTheme="minorHAnsi" w:hAnsiTheme="minorHAnsi" w:cstheme="minorHAnsi"/>
          <w:bCs/>
          <w:sz w:val="20"/>
          <w:szCs w:val="20"/>
        </w:rPr>
        <w:t xml:space="preserve"> GIE pourront, s’ils le souhaitent, bénéficier des prestations objet du</w:t>
      </w:r>
      <w:r w:rsidRPr="00F8747C">
        <w:rPr>
          <w:rFonts w:ascii="Arial" w:hAnsi="Arial" w:cs="Arial"/>
          <w:sz w:val="20"/>
          <w:szCs w:val="20"/>
        </w:rPr>
        <w:t xml:space="preserve"> </w:t>
      </w:r>
      <w:r w:rsidRPr="00F8747C">
        <w:rPr>
          <w:rFonts w:asciiTheme="minorHAnsi" w:hAnsiTheme="minorHAnsi" w:cstheme="minorHAnsi"/>
          <w:bCs/>
          <w:sz w:val="20"/>
          <w:szCs w:val="20"/>
        </w:rPr>
        <w:t xml:space="preserve">présent </w:t>
      </w:r>
      <w:r w:rsidR="00F73740" w:rsidRPr="00F8747C">
        <w:rPr>
          <w:rFonts w:asciiTheme="minorHAnsi" w:hAnsiTheme="minorHAnsi" w:cstheme="minorHAnsi"/>
          <w:bCs/>
          <w:sz w:val="20"/>
          <w:szCs w:val="20"/>
        </w:rPr>
        <w:t>marché</w:t>
      </w:r>
      <w:r w:rsidRPr="00F8747C">
        <w:rPr>
          <w:rFonts w:asciiTheme="minorHAnsi" w:hAnsiTheme="minorHAnsi" w:cstheme="minorHAnsi"/>
          <w:bCs/>
          <w:sz w:val="20"/>
          <w:szCs w:val="20"/>
        </w:rPr>
        <w:t>.</w:t>
      </w:r>
    </w:p>
    <w:p w14:paraId="23EE04AB" w14:textId="532E0BF8" w:rsidR="00DA13EC" w:rsidRPr="00E94574" w:rsidRDefault="26EF62C5" w:rsidP="00695710">
      <w:pPr>
        <w:pStyle w:val="Titre2"/>
      </w:pPr>
      <w:bookmarkStart w:id="23" w:name="_Toc5792948"/>
      <w:bookmarkStart w:id="24" w:name="_Toc180155008"/>
      <w:r>
        <w:t xml:space="preserve">Forme </w:t>
      </w:r>
      <w:r w:rsidR="31AB4750">
        <w:t xml:space="preserve">et montant </w:t>
      </w:r>
      <w:r>
        <w:t>du marché</w:t>
      </w:r>
      <w:bookmarkEnd w:id="23"/>
      <w:bookmarkEnd w:id="24"/>
      <w:r w:rsidR="20669C20">
        <w:t xml:space="preserve"> </w:t>
      </w:r>
    </w:p>
    <w:p w14:paraId="7D35D980" w14:textId="3E10F151" w:rsidR="00DA13EC" w:rsidRPr="00F8747C" w:rsidRDefault="00E3764D" w:rsidP="00DA13EC">
      <w:pPr>
        <w:spacing w:after="120"/>
        <w:jc w:val="both"/>
        <w:rPr>
          <w:rFonts w:cstheme="minorHAnsi"/>
          <w:bCs/>
          <w:sz w:val="20"/>
          <w:szCs w:val="20"/>
        </w:rPr>
      </w:pPr>
      <w:r w:rsidRPr="00F8747C">
        <w:rPr>
          <w:rFonts w:cstheme="minorHAnsi"/>
          <w:bCs/>
          <w:sz w:val="20"/>
          <w:szCs w:val="20"/>
        </w:rPr>
        <w:t>Le</w:t>
      </w:r>
      <w:r>
        <w:rPr>
          <w:rFonts w:cstheme="minorHAnsi"/>
          <w:bCs/>
          <w:sz w:val="20"/>
          <w:szCs w:val="20"/>
        </w:rPr>
        <w:t xml:space="preserve"> présent marché est </w:t>
      </w:r>
      <w:r w:rsidRPr="00F8747C">
        <w:rPr>
          <w:rFonts w:cstheme="minorHAnsi"/>
          <w:bCs/>
          <w:sz w:val="20"/>
          <w:szCs w:val="20"/>
        </w:rPr>
        <w:t xml:space="preserve">conclu sous la forme d’un </w:t>
      </w:r>
      <w:r w:rsidRPr="000F6955">
        <w:rPr>
          <w:rFonts w:cstheme="minorHAnsi"/>
          <w:bCs/>
          <w:sz w:val="20"/>
          <w:szCs w:val="20"/>
        </w:rPr>
        <w:t>accord-cadre multi attributaire</w:t>
      </w:r>
      <w:r w:rsidR="00BE0F31" w:rsidRPr="000F6955">
        <w:rPr>
          <w:rFonts w:cstheme="minorHAnsi"/>
          <w:bCs/>
          <w:sz w:val="20"/>
          <w:szCs w:val="20"/>
        </w:rPr>
        <w:t>s</w:t>
      </w:r>
      <w:r w:rsidRPr="000F6955">
        <w:rPr>
          <w:rFonts w:cstheme="minorHAnsi"/>
          <w:bCs/>
          <w:sz w:val="20"/>
          <w:szCs w:val="20"/>
        </w:rPr>
        <w:t xml:space="preserve"> </w:t>
      </w:r>
      <w:r w:rsidR="00DA13EC" w:rsidRPr="000F6955">
        <w:rPr>
          <w:rFonts w:cstheme="minorHAnsi"/>
          <w:bCs/>
          <w:sz w:val="20"/>
          <w:szCs w:val="20"/>
        </w:rPr>
        <w:t xml:space="preserve">à bons de commande, en application des articles </w:t>
      </w:r>
      <w:r w:rsidR="006958D2" w:rsidRPr="000F6955">
        <w:rPr>
          <w:rFonts w:cstheme="minorHAnsi"/>
          <w:bCs/>
          <w:sz w:val="20"/>
          <w:szCs w:val="20"/>
        </w:rPr>
        <w:t xml:space="preserve">R. 2162-13 et R. 2162-14 du </w:t>
      </w:r>
      <w:r w:rsidR="00B10909" w:rsidRPr="000F6955">
        <w:rPr>
          <w:rFonts w:cstheme="minorHAnsi"/>
          <w:bCs/>
          <w:sz w:val="20"/>
          <w:szCs w:val="20"/>
        </w:rPr>
        <w:t>Code de la commande publique</w:t>
      </w:r>
      <w:r w:rsidRPr="000F6955">
        <w:rPr>
          <w:rFonts w:cstheme="minorHAnsi"/>
          <w:bCs/>
          <w:sz w:val="20"/>
          <w:szCs w:val="20"/>
        </w:rPr>
        <w:t>.</w:t>
      </w:r>
    </w:p>
    <w:p w14:paraId="329A4CB1" w14:textId="4DAB4207" w:rsidR="00DA13EC" w:rsidRPr="00F8747C" w:rsidRDefault="00DA13EC" w:rsidP="00DA13EC">
      <w:pPr>
        <w:spacing w:after="120"/>
        <w:jc w:val="both"/>
        <w:rPr>
          <w:rFonts w:cstheme="minorHAnsi"/>
          <w:bCs/>
          <w:sz w:val="20"/>
          <w:szCs w:val="20"/>
        </w:rPr>
      </w:pPr>
      <w:r w:rsidRPr="00F8747C">
        <w:rPr>
          <w:rFonts w:cstheme="minorHAnsi"/>
          <w:bCs/>
          <w:sz w:val="20"/>
          <w:szCs w:val="20"/>
        </w:rPr>
        <w:t xml:space="preserve">Les bons de commande sont des </w:t>
      </w:r>
      <w:r w:rsidRPr="000F6955">
        <w:rPr>
          <w:rFonts w:cstheme="minorHAnsi"/>
          <w:bCs/>
          <w:sz w:val="20"/>
          <w:szCs w:val="20"/>
        </w:rPr>
        <w:t>documents écrits, adressés au</w:t>
      </w:r>
      <w:r w:rsidR="00AD7C46" w:rsidRPr="000F6955">
        <w:rPr>
          <w:rFonts w:cstheme="minorHAnsi"/>
          <w:bCs/>
          <w:sz w:val="20"/>
          <w:szCs w:val="20"/>
        </w:rPr>
        <w:t xml:space="preserve">x </w:t>
      </w:r>
      <w:r w:rsidRPr="000F6955">
        <w:rPr>
          <w:rFonts w:cstheme="minorHAnsi"/>
          <w:bCs/>
          <w:sz w:val="20"/>
          <w:szCs w:val="20"/>
        </w:rPr>
        <w:t>titulaire</w:t>
      </w:r>
      <w:r w:rsidR="006958D2" w:rsidRPr="000F6955">
        <w:rPr>
          <w:rFonts w:cstheme="minorHAnsi"/>
          <w:bCs/>
          <w:sz w:val="20"/>
          <w:szCs w:val="20"/>
        </w:rPr>
        <w:t>s</w:t>
      </w:r>
      <w:r w:rsidRPr="000F6955">
        <w:rPr>
          <w:rFonts w:cstheme="minorHAnsi"/>
          <w:bCs/>
          <w:sz w:val="20"/>
          <w:szCs w:val="20"/>
        </w:rPr>
        <w:t xml:space="preserve"> de l’accord-cadre, qui précisent les prestations telles que décrites au présent accord-cadre, dont l’exécution est </w:t>
      </w:r>
      <w:r w:rsidRPr="00F8747C">
        <w:rPr>
          <w:rFonts w:cstheme="minorHAnsi"/>
          <w:bCs/>
          <w:sz w:val="20"/>
          <w:szCs w:val="20"/>
        </w:rPr>
        <w:t>demandée et en déterminent les quantités.</w:t>
      </w:r>
    </w:p>
    <w:p w14:paraId="25BD1279" w14:textId="40946FE0" w:rsidR="000E186D" w:rsidRPr="00F8747C" w:rsidRDefault="5A04F5A0" w:rsidP="392B7E6E">
      <w:pPr>
        <w:spacing w:before="120" w:after="120"/>
        <w:jc w:val="both"/>
        <w:rPr>
          <w:sz w:val="20"/>
          <w:szCs w:val="20"/>
        </w:rPr>
      </w:pPr>
      <w:r w:rsidRPr="48715C10">
        <w:rPr>
          <w:sz w:val="20"/>
          <w:szCs w:val="20"/>
        </w:rPr>
        <w:t>À</w:t>
      </w:r>
      <w:r w:rsidR="2E805776" w:rsidRPr="48715C10">
        <w:rPr>
          <w:sz w:val="20"/>
          <w:szCs w:val="20"/>
        </w:rPr>
        <w:t xml:space="preserve"> l’expiration de l’accord-cadre, aucun bon de commande ne pourra plus être émis, mais l’exécution des bons de commande déjà émis sera </w:t>
      </w:r>
      <w:r w:rsidR="2E805776" w:rsidRPr="00E94574">
        <w:rPr>
          <w:sz w:val="20"/>
          <w:szCs w:val="20"/>
        </w:rPr>
        <w:t xml:space="preserve">poursuivie jusqu’à son terme. La durée d'exécution des bons de commande ne pourra cependant pas excéder de plus de 6 mois la fin de </w:t>
      </w:r>
      <w:r w:rsidR="2E805776" w:rsidRPr="48715C10">
        <w:rPr>
          <w:sz w:val="20"/>
          <w:szCs w:val="20"/>
        </w:rPr>
        <w:t>validité de l’accord-cadre.</w:t>
      </w:r>
    </w:p>
    <w:p w14:paraId="5C594A95" w14:textId="35DA3F13" w:rsidR="00B25076" w:rsidRPr="00B25076" w:rsidRDefault="00B25076" w:rsidP="00B25076">
      <w:pPr>
        <w:spacing w:after="120"/>
        <w:jc w:val="both"/>
        <w:rPr>
          <w:rFonts w:cstheme="minorHAnsi"/>
          <w:sz w:val="20"/>
          <w:szCs w:val="20"/>
        </w:rPr>
      </w:pPr>
      <w:r w:rsidRPr="00D37E5B">
        <w:rPr>
          <w:rFonts w:cstheme="minorHAnsi"/>
          <w:sz w:val="20"/>
          <w:szCs w:val="20"/>
        </w:rPr>
        <w:t>L</w:t>
      </w:r>
      <w:r w:rsidR="007C5A7F">
        <w:rPr>
          <w:rFonts w:cstheme="minorHAnsi"/>
          <w:sz w:val="20"/>
          <w:szCs w:val="20"/>
        </w:rPr>
        <w:t>’engagement</w:t>
      </w:r>
      <w:r w:rsidRPr="00D37E5B">
        <w:rPr>
          <w:rFonts w:cstheme="minorHAnsi"/>
          <w:sz w:val="20"/>
          <w:szCs w:val="20"/>
        </w:rPr>
        <w:t xml:space="preserve"> </w:t>
      </w:r>
      <w:r w:rsidR="005F18CB">
        <w:rPr>
          <w:rFonts w:cstheme="minorHAnsi"/>
          <w:sz w:val="20"/>
          <w:szCs w:val="20"/>
        </w:rPr>
        <w:t>du présent marché, correspondant au lot visé en page de garde,</w:t>
      </w:r>
      <w:r w:rsidRPr="00D37E5B">
        <w:rPr>
          <w:rFonts w:cstheme="minorHAnsi"/>
          <w:sz w:val="20"/>
          <w:szCs w:val="20"/>
        </w:rPr>
        <w:t xml:space="preserve"> est le suivant :</w:t>
      </w:r>
    </w:p>
    <w:tbl>
      <w:tblPr>
        <w:tblStyle w:val="Grilledutableau"/>
        <w:tblW w:w="0" w:type="auto"/>
        <w:tblInd w:w="704" w:type="dxa"/>
        <w:tblLook w:val="04A0" w:firstRow="1" w:lastRow="0" w:firstColumn="1" w:lastColumn="0" w:noHBand="0" w:noVBand="1"/>
      </w:tblPr>
      <w:tblGrid>
        <w:gridCol w:w="4110"/>
        <w:gridCol w:w="4815"/>
      </w:tblGrid>
      <w:tr w:rsidR="00B25076" w:rsidRPr="00501819" w14:paraId="025D1644" w14:textId="77777777" w:rsidTr="392B7E6E">
        <w:tc>
          <w:tcPr>
            <w:tcW w:w="4110" w:type="dxa"/>
            <w:shd w:val="clear" w:color="auto" w:fill="F2F2F2" w:themeFill="background1" w:themeFillShade="F2"/>
            <w:vAlign w:val="center"/>
          </w:tcPr>
          <w:p w14:paraId="571279AD" w14:textId="5D4297DE" w:rsidR="00B25076" w:rsidRPr="00501819" w:rsidRDefault="00E16CC7" w:rsidP="392B7E6E">
            <w:pPr>
              <w:spacing w:after="0"/>
              <w:jc w:val="both"/>
              <w:rPr>
                <w:i/>
                <w:iCs/>
                <w:sz w:val="20"/>
                <w:szCs w:val="20"/>
              </w:rPr>
            </w:pPr>
            <w:r w:rsidRPr="00501819">
              <w:rPr>
                <w:sz w:val="20"/>
                <w:szCs w:val="20"/>
              </w:rPr>
              <w:lastRenderedPageBreak/>
              <w:t>Montant</w:t>
            </w:r>
            <w:r w:rsidR="569C3900" w:rsidRPr="00501819">
              <w:rPr>
                <w:sz w:val="20"/>
                <w:szCs w:val="20"/>
              </w:rPr>
              <w:t xml:space="preserve"> m</w:t>
            </w:r>
            <w:r w:rsidR="5AC6CA15" w:rsidRPr="00501819">
              <w:rPr>
                <w:sz w:val="20"/>
                <w:szCs w:val="20"/>
              </w:rPr>
              <w:t xml:space="preserve">aximum </w:t>
            </w:r>
            <w:r w:rsidR="5AC6CA15" w:rsidRPr="00501819">
              <w:rPr>
                <w:color w:val="000000" w:themeColor="text1"/>
                <w:sz w:val="20"/>
                <w:szCs w:val="20"/>
              </w:rPr>
              <w:t>sur la durée totale du marché, toutes reconductions comprises</w:t>
            </w:r>
            <w:r w:rsidR="1D76EBA3" w:rsidRPr="00501819">
              <w:rPr>
                <w:color w:val="000000" w:themeColor="text1"/>
                <w:sz w:val="20"/>
                <w:szCs w:val="20"/>
              </w:rPr>
              <w:t xml:space="preserve"> </w:t>
            </w:r>
          </w:p>
        </w:tc>
        <w:tc>
          <w:tcPr>
            <w:tcW w:w="4815" w:type="dxa"/>
            <w:vAlign w:val="center"/>
          </w:tcPr>
          <w:p w14:paraId="7AD2C1AD" w14:textId="0475D864" w:rsidR="00B25076" w:rsidRPr="00501819" w:rsidRDefault="00956D85" w:rsidP="00350F6D">
            <w:pPr>
              <w:spacing w:after="120"/>
              <w:jc w:val="center"/>
              <w:rPr>
                <w:color w:val="FF0000"/>
                <w:sz w:val="20"/>
                <w:szCs w:val="20"/>
              </w:rPr>
            </w:pPr>
            <w:r w:rsidRPr="00501819">
              <w:rPr>
                <w:b/>
                <w:bCs/>
                <w:sz w:val="20"/>
                <w:szCs w:val="20"/>
              </w:rPr>
              <w:t xml:space="preserve">1 382 725 </w:t>
            </w:r>
            <w:r w:rsidR="00350F6D" w:rsidRPr="00501819">
              <w:rPr>
                <w:b/>
                <w:bCs/>
                <w:sz w:val="20"/>
                <w:szCs w:val="20"/>
              </w:rPr>
              <w:t>€ TTC</w:t>
            </w:r>
          </w:p>
        </w:tc>
      </w:tr>
    </w:tbl>
    <w:p w14:paraId="08913BFF" w14:textId="05EB7F2D" w:rsidR="008455C7" w:rsidRPr="00956D85" w:rsidRDefault="008455C7" w:rsidP="00956D85">
      <w:pPr>
        <w:spacing w:before="240" w:after="120" w:line="240" w:lineRule="auto"/>
        <w:ind w:left="357"/>
        <w:jc w:val="both"/>
        <w:rPr>
          <w:rFonts w:cstheme="minorHAnsi"/>
          <w:b/>
          <w:bCs/>
          <w:sz w:val="20"/>
          <w:szCs w:val="20"/>
        </w:rPr>
      </w:pPr>
      <w:bookmarkStart w:id="25" w:name="_Toc180155011"/>
      <w:r w:rsidRPr="00501819">
        <w:rPr>
          <w:rFonts w:cstheme="minorHAnsi"/>
          <w:b/>
          <w:bCs/>
          <w:sz w:val="20"/>
          <w:szCs w:val="20"/>
          <w:u w:val="single"/>
        </w:rPr>
        <w:t>Montant estimé du besoin :</w:t>
      </w:r>
      <w:r w:rsidRPr="00501819">
        <w:rPr>
          <w:rFonts w:cstheme="minorHAnsi"/>
          <w:sz w:val="20"/>
          <w:szCs w:val="20"/>
        </w:rPr>
        <w:t xml:space="preserve"> </w:t>
      </w:r>
      <w:r w:rsidR="001C73BC" w:rsidRPr="00501819">
        <w:rPr>
          <w:rFonts w:cstheme="minorHAnsi"/>
          <w:sz w:val="20"/>
          <w:szCs w:val="20"/>
        </w:rPr>
        <w:t xml:space="preserve">A titre indicatif, </w:t>
      </w:r>
      <w:r w:rsidRPr="00501819">
        <w:rPr>
          <w:rFonts w:cstheme="minorHAnsi"/>
          <w:sz w:val="20"/>
          <w:szCs w:val="20"/>
        </w:rPr>
        <w:t xml:space="preserve">le montant des prestations à exécuter au cours de la période correspondant à </w:t>
      </w:r>
      <w:sdt>
        <w:sdtPr>
          <w:rPr>
            <w:rFonts w:cstheme="minorHAnsi"/>
            <w:sz w:val="20"/>
            <w:szCs w:val="20"/>
          </w:rPr>
          <w:alias w:val="[choix de la période]"/>
          <w:tag w:val="[choix de la période]"/>
          <w:id w:val="-80143798"/>
          <w:placeholder>
            <w:docPart w:val="93C52261AF27450E91759907D438A086"/>
          </w:placeholder>
          <w:comboBox>
            <w:listItem w:displayText="[choix de la période]" w:value="[choix de la période]"/>
            <w:listItem w:displayText="la première année d'exécution du marché" w:value="la première année d'exécution du marché"/>
            <w:listItem w:displayText="la durée totale du marché" w:value="la durée totale du marché"/>
          </w:comboBox>
        </w:sdtPr>
        <w:sdtEndPr/>
        <w:sdtContent>
          <w:r w:rsidR="00350F6D" w:rsidRPr="00501819">
            <w:rPr>
              <w:rFonts w:cstheme="minorHAnsi"/>
              <w:sz w:val="20"/>
              <w:szCs w:val="20"/>
            </w:rPr>
            <w:t>la durée totale du marché</w:t>
          </w:r>
        </w:sdtContent>
      </w:sdt>
      <w:r w:rsidRPr="00501819">
        <w:rPr>
          <w:rFonts w:cstheme="minorHAnsi"/>
          <w:sz w:val="20"/>
          <w:szCs w:val="20"/>
        </w:rPr>
        <w:t xml:space="preserve"> est estimé à </w:t>
      </w:r>
      <w:r w:rsidR="00956D85" w:rsidRPr="00501819">
        <w:rPr>
          <w:rFonts w:cstheme="minorHAnsi"/>
          <w:b/>
          <w:bCs/>
          <w:sz w:val="20"/>
          <w:szCs w:val="20"/>
        </w:rPr>
        <w:t xml:space="preserve">1 192 000 </w:t>
      </w:r>
      <w:r w:rsidRPr="00501819">
        <w:rPr>
          <w:rFonts w:cstheme="minorHAnsi"/>
          <w:b/>
          <w:bCs/>
          <w:sz w:val="20"/>
          <w:szCs w:val="20"/>
        </w:rPr>
        <w:t>euros T</w:t>
      </w:r>
      <w:r w:rsidR="00350F6D" w:rsidRPr="00501819">
        <w:rPr>
          <w:rFonts w:cstheme="minorHAnsi"/>
          <w:b/>
          <w:bCs/>
          <w:sz w:val="20"/>
          <w:szCs w:val="20"/>
        </w:rPr>
        <w:t>TC</w:t>
      </w:r>
      <w:r w:rsidRPr="00501819">
        <w:rPr>
          <w:rFonts w:cstheme="minorHAnsi"/>
          <w:sz w:val="20"/>
          <w:szCs w:val="20"/>
        </w:rPr>
        <w:t>.</w:t>
      </w:r>
    </w:p>
    <w:p w14:paraId="4F5CE719" w14:textId="76E42575" w:rsidR="00131FF8" w:rsidRPr="000D58BD" w:rsidRDefault="00131FF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6" w:name="_Toc180155017"/>
      <w:bookmarkStart w:id="27" w:name="_Toc201920521"/>
      <w:bookmarkEnd w:id="25"/>
      <w:r w:rsidRPr="000D58BD">
        <w:rPr>
          <w:rFonts w:cstheme="minorHAnsi"/>
          <w:sz w:val="32"/>
          <w:szCs w:val="32"/>
        </w:rPr>
        <w:t xml:space="preserve">DURÉE </w:t>
      </w:r>
      <w:r w:rsidR="00702F3F">
        <w:rPr>
          <w:rFonts w:cstheme="minorHAnsi"/>
          <w:sz w:val="32"/>
          <w:szCs w:val="32"/>
        </w:rPr>
        <w:t>DU MARCH</w:t>
      </w:r>
      <w:r w:rsidR="009C0EB2">
        <w:rPr>
          <w:rFonts w:cstheme="minorHAnsi"/>
          <w:sz w:val="32"/>
          <w:szCs w:val="32"/>
        </w:rPr>
        <w:t>E</w:t>
      </w:r>
      <w:bookmarkEnd w:id="26"/>
      <w:bookmarkEnd w:id="27"/>
    </w:p>
    <w:p w14:paraId="3A1A906F" w14:textId="3F3EA9E0" w:rsidR="00131FF8" w:rsidRPr="00FE4B34" w:rsidRDefault="00131FF8" w:rsidP="00695710">
      <w:pPr>
        <w:pStyle w:val="Titre2"/>
      </w:pPr>
      <w:bookmarkStart w:id="28" w:name="_Toc180155018"/>
      <w:r w:rsidRPr="00FE4B34">
        <w:t xml:space="preserve">Durée </w:t>
      </w:r>
      <w:r w:rsidR="009C0EB2">
        <w:t xml:space="preserve">initiale </w:t>
      </w:r>
      <w:r w:rsidRPr="00FE4B34">
        <w:t>du marché</w:t>
      </w:r>
      <w:bookmarkEnd w:id="28"/>
    </w:p>
    <w:p w14:paraId="55DA5874" w14:textId="4D8A92E9" w:rsidR="00C22DDA" w:rsidRPr="00041092" w:rsidRDefault="00C22DDA" w:rsidP="00C22DDA">
      <w:pPr>
        <w:spacing w:before="120"/>
        <w:jc w:val="both"/>
        <w:rPr>
          <w:rFonts w:cstheme="minorHAnsi"/>
          <w:sz w:val="20"/>
          <w:szCs w:val="20"/>
        </w:rPr>
      </w:pPr>
    </w:p>
    <w:p w14:paraId="010E70EA" w14:textId="328940A5" w:rsidR="00131FF8" w:rsidRPr="00041092" w:rsidRDefault="00C22DDA" w:rsidP="00131FF8">
      <w:pPr>
        <w:spacing w:after="18"/>
        <w:jc w:val="both"/>
        <w:rPr>
          <w:rFonts w:cstheme="minorHAnsi"/>
          <w:bCs/>
          <w:sz w:val="20"/>
          <w:szCs w:val="20"/>
        </w:rPr>
      </w:pPr>
      <w:r w:rsidRPr="007D0ADC">
        <w:rPr>
          <w:rFonts w:cstheme="minorHAnsi"/>
          <w:bCs/>
          <w:sz w:val="20"/>
          <w:szCs w:val="20"/>
        </w:rPr>
        <w:t xml:space="preserve">Le </w:t>
      </w:r>
      <w:r w:rsidRPr="007D0ADC">
        <w:rPr>
          <w:rFonts w:cstheme="minorHAnsi"/>
          <w:sz w:val="20"/>
          <w:szCs w:val="20"/>
        </w:rPr>
        <w:t xml:space="preserve">marché </w:t>
      </w:r>
      <w:r w:rsidRPr="007D0ADC">
        <w:rPr>
          <w:rFonts w:cstheme="minorHAnsi"/>
          <w:bCs/>
          <w:sz w:val="20"/>
          <w:szCs w:val="20"/>
        </w:rPr>
        <w:t xml:space="preserve">conclu pour </w:t>
      </w:r>
      <w:r w:rsidR="00C5668D">
        <w:rPr>
          <w:rFonts w:cstheme="minorHAnsi"/>
          <w:bCs/>
          <w:sz w:val="20"/>
          <w:szCs w:val="20"/>
        </w:rPr>
        <w:t>une</w:t>
      </w:r>
      <w:r w:rsidRPr="007D0ADC">
        <w:rPr>
          <w:rFonts w:cstheme="minorHAnsi"/>
          <w:bCs/>
          <w:sz w:val="20"/>
          <w:szCs w:val="20"/>
        </w:rPr>
        <w:t xml:space="preserve"> </w:t>
      </w:r>
      <w:r w:rsidRPr="00146244">
        <w:rPr>
          <w:rFonts w:cstheme="minorHAnsi"/>
          <w:bCs/>
          <w:sz w:val="20"/>
          <w:szCs w:val="20"/>
        </w:rPr>
        <w:t xml:space="preserve">période </w:t>
      </w:r>
      <w:r w:rsidR="00C5668D">
        <w:rPr>
          <w:rFonts w:cstheme="minorHAnsi"/>
          <w:bCs/>
          <w:sz w:val="20"/>
          <w:szCs w:val="20"/>
        </w:rPr>
        <w:t xml:space="preserve">initiale </w:t>
      </w:r>
      <w:r w:rsidRPr="00146244">
        <w:rPr>
          <w:rFonts w:cstheme="minorHAnsi"/>
          <w:bCs/>
          <w:sz w:val="20"/>
          <w:szCs w:val="20"/>
        </w:rPr>
        <w:t>allan</w:t>
      </w:r>
      <w:r w:rsidR="00C5668D">
        <w:rPr>
          <w:rFonts w:cstheme="minorHAnsi"/>
          <w:bCs/>
          <w:sz w:val="20"/>
          <w:szCs w:val="20"/>
        </w:rPr>
        <w:t>t</w:t>
      </w:r>
      <w:r w:rsidR="00041092" w:rsidRPr="00146244">
        <w:rPr>
          <w:rFonts w:cstheme="minorHAnsi"/>
          <w:sz w:val="20"/>
          <w:szCs w:val="20"/>
        </w:rPr>
        <w:t xml:space="preserve"> </w:t>
      </w:r>
      <w:r w:rsidR="00AA2897">
        <w:rPr>
          <w:rFonts w:cstheme="minorHAnsi"/>
          <w:sz w:val="20"/>
          <w:szCs w:val="20"/>
        </w:rPr>
        <w:t xml:space="preserve">du </w:t>
      </w:r>
      <w:r w:rsidR="00BA0AAB">
        <w:rPr>
          <w:rFonts w:cstheme="minorHAnsi"/>
          <w:b/>
          <w:bCs/>
          <w:sz w:val="20"/>
          <w:szCs w:val="20"/>
        </w:rPr>
        <w:t>15</w:t>
      </w:r>
      <w:r w:rsidR="00AA2897" w:rsidRPr="00AA2897">
        <w:rPr>
          <w:rFonts w:cstheme="minorHAnsi"/>
          <w:b/>
          <w:bCs/>
          <w:sz w:val="20"/>
          <w:szCs w:val="20"/>
        </w:rPr>
        <w:t>/11/2025</w:t>
      </w:r>
      <w:r w:rsidR="00AA2897">
        <w:rPr>
          <w:rFonts w:cstheme="minorHAnsi"/>
          <w:sz w:val="20"/>
          <w:szCs w:val="20"/>
        </w:rPr>
        <w:t xml:space="preserve"> (</w:t>
      </w:r>
      <w:r w:rsidR="00AA2897" w:rsidRPr="00AA2897">
        <w:rPr>
          <w:rFonts w:cstheme="minorHAnsi"/>
          <w:sz w:val="20"/>
          <w:szCs w:val="20"/>
        </w:rPr>
        <w:t xml:space="preserve">ou </w:t>
      </w:r>
      <w:r w:rsidR="008E1317">
        <w:rPr>
          <w:rFonts w:cstheme="minorHAnsi"/>
          <w:sz w:val="20"/>
          <w:szCs w:val="20"/>
        </w:rPr>
        <w:t xml:space="preserve">à compter </w:t>
      </w:r>
      <w:r w:rsidR="00AA2897" w:rsidRPr="00AA2897">
        <w:rPr>
          <w:rFonts w:cstheme="minorHAnsi"/>
          <w:sz w:val="20"/>
          <w:szCs w:val="20"/>
        </w:rPr>
        <w:t xml:space="preserve">de </w:t>
      </w:r>
      <w:r w:rsidR="00041092" w:rsidRPr="00AA2897">
        <w:rPr>
          <w:rFonts w:cstheme="minorHAnsi"/>
          <w:sz w:val="20"/>
          <w:szCs w:val="20"/>
        </w:rPr>
        <w:t xml:space="preserve">la date de </w:t>
      </w:r>
      <w:r w:rsidR="00A96CF6">
        <w:rPr>
          <w:rFonts w:cstheme="minorHAnsi"/>
          <w:sz w:val="20"/>
          <w:szCs w:val="20"/>
        </w:rPr>
        <w:t>notification</w:t>
      </w:r>
      <w:r w:rsidR="00AA2897" w:rsidRPr="00AA2897">
        <w:rPr>
          <w:rFonts w:cstheme="minorHAnsi"/>
          <w:sz w:val="20"/>
          <w:szCs w:val="20"/>
        </w:rPr>
        <w:t xml:space="preserve"> si celle-ci est postérieure)</w:t>
      </w:r>
      <w:r w:rsidR="00041092" w:rsidRPr="00146244">
        <w:rPr>
          <w:rFonts w:cstheme="minorHAnsi"/>
          <w:sz w:val="20"/>
          <w:szCs w:val="20"/>
        </w:rPr>
        <w:t xml:space="preserve"> jusqu’au </w:t>
      </w:r>
      <w:r w:rsidR="00041092" w:rsidRPr="00146244">
        <w:rPr>
          <w:rFonts w:cstheme="minorHAnsi"/>
          <w:b/>
          <w:bCs/>
          <w:sz w:val="20"/>
          <w:szCs w:val="20"/>
        </w:rPr>
        <w:t>31/10/2026</w:t>
      </w:r>
      <w:r w:rsidR="00041092" w:rsidRPr="00146244">
        <w:rPr>
          <w:rFonts w:cstheme="minorHAnsi"/>
          <w:sz w:val="20"/>
          <w:szCs w:val="20"/>
        </w:rPr>
        <w:t>.</w:t>
      </w:r>
      <w:r w:rsidR="00041092" w:rsidRPr="00041092">
        <w:rPr>
          <w:rFonts w:cstheme="minorHAnsi"/>
          <w:sz w:val="20"/>
          <w:szCs w:val="20"/>
        </w:rPr>
        <w:t xml:space="preserve"> </w:t>
      </w:r>
      <w:r w:rsidR="00041092" w:rsidRPr="00041092">
        <w:rPr>
          <w:rFonts w:cstheme="minorHAnsi"/>
          <w:bCs/>
          <w:sz w:val="20"/>
          <w:szCs w:val="20"/>
        </w:rPr>
        <w:t xml:space="preserve"> </w:t>
      </w:r>
    </w:p>
    <w:p w14:paraId="7904C46A" w14:textId="013C33E9" w:rsidR="00C5668D" w:rsidRPr="00C5668D" w:rsidRDefault="00C5668D" w:rsidP="00695710">
      <w:pPr>
        <w:pStyle w:val="Titre2"/>
      </w:pPr>
      <w:r>
        <w:t>Reconduction</w:t>
      </w:r>
    </w:p>
    <w:p w14:paraId="67F04B24" w14:textId="14B4D965" w:rsidR="00131FF8" w:rsidRPr="0025746F" w:rsidRDefault="00131FF8" w:rsidP="00FB61B0">
      <w:pPr>
        <w:spacing w:before="240" w:after="18"/>
        <w:jc w:val="both"/>
        <w:rPr>
          <w:rFonts w:cstheme="minorHAnsi"/>
          <w:sz w:val="20"/>
          <w:szCs w:val="20"/>
        </w:rPr>
      </w:pPr>
      <w:r w:rsidRPr="0025746F">
        <w:rPr>
          <w:rFonts w:cstheme="minorHAnsi"/>
          <w:sz w:val="20"/>
          <w:szCs w:val="20"/>
        </w:rPr>
        <w:t xml:space="preserve">Le marché est reconduit tacitement jusqu'à son terme. Le nombre de périodes de reconduction est fixé à </w:t>
      </w:r>
      <w:r w:rsidR="00C22DDA" w:rsidRPr="0025746F">
        <w:rPr>
          <w:rFonts w:cstheme="minorHAnsi"/>
          <w:sz w:val="20"/>
          <w:szCs w:val="20"/>
        </w:rPr>
        <w:t>3</w:t>
      </w:r>
      <w:r w:rsidRPr="0025746F">
        <w:rPr>
          <w:rFonts w:cstheme="minorHAnsi"/>
          <w:sz w:val="20"/>
          <w:szCs w:val="20"/>
        </w:rPr>
        <w:t>.</w:t>
      </w:r>
    </w:p>
    <w:p w14:paraId="334341F1" w14:textId="08DB3613" w:rsidR="00C22DDA" w:rsidRPr="00041092" w:rsidRDefault="7FEA16C0" w:rsidP="00C22DDA">
      <w:pPr>
        <w:spacing w:after="18"/>
        <w:jc w:val="both"/>
        <w:rPr>
          <w:sz w:val="20"/>
          <w:szCs w:val="20"/>
        </w:rPr>
      </w:pPr>
      <w:r w:rsidRPr="0025746F">
        <w:rPr>
          <w:sz w:val="20"/>
          <w:szCs w:val="20"/>
        </w:rPr>
        <w:t>La durée de chaque période de reconduction est d</w:t>
      </w:r>
      <w:r w:rsidR="00C22DDA" w:rsidRPr="0025746F">
        <w:rPr>
          <w:sz w:val="20"/>
          <w:szCs w:val="20"/>
        </w:rPr>
        <w:t>’un an</w:t>
      </w:r>
      <w:r w:rsidRPr="0025746F">
        <w:rPr>
          <w:sz w:val="20"/>
          <w:szCs w:val="20"/>
        </w:rPr>
        <w:t xml:space="preserve">. </w:t>
      </w:r>
      <w:r w:rsidR="00131FF8" w:rsidRPr="0025746F">
        <w:rPr>
          <w:rFonts w:cstheme="minorHAnsi"/>
          <w:sz w:val="20"/>
          <w:szCs w:val="20"/>
        </w:rPr>
        <w:t>La reconduction est considérée comme acceptée si aucune décision écrite contraire n'est prise par le pouvoir adjudicateur au moins 2 mois avant la fin de la durée de validité du présent marché. Le titulaire ne peut pas refuser la reconduction.</w:t>
      </w:r>
    </w:p>
    <w:p w14:paraId="726E25FA" w14:textId="77777777" w:rsidR="00041092" w:rsidRPr="0025746F" w:rsidRDefault="00041092" w:rsidP="00C22DDA">
      <w:pPr>
        <w:spacing w:after="18"/>
        <w:jc w:val="both"/>
        <w:rPr>
          <w:rFonts w:cstheme="minorHAnsi"/>
          <w:sz w:val="20"/>
          <w:szCs w:val="20"/>
        </w:rPr>
      </w:pPr>
    </w:p>
    <w:p w14:paraId="3BFAA359" w14:textId="77777777" w:rsidR="00041092" w:rsidRDefault="00041092" w:rsidP="00041092">
      <w:pPr>
        <w:spacing w:after="18"/>
        <w:jc w:val="both"/>
        <w:rPr>
          <w:rFonts w:cstheme="minorHAnsi"/>
          <w:sz w:val="20"/>
          <w:szCs w:val="20"/>
        </w:rPr>
      </w:pPr>
      <w:r w:rsidRPr="0025746F">
        <w:rPr>
          <w:sz w:val="20"/>
          <w:szCs w:val="20"/>
        </w:rPr>
        <w:t xml:space="preserve">La durée maximale du marché, toutes périodes confondues, est de 4 </w:t>
      </w:r>
      <w:r w:rsidRPr="0025746F">
        <w:rPr>
          <w:rFonts w:cstheme="minorHAnsi"/>
          <w:sz w:val="20"/>
          <w:szCs w:val="20"/>
        </w:rPr>
        <w:t>années</w:t>
      </w:r>
      <w:r>
        <w:rPr>
          <w:rFonts w:cstheme="minorHAnsi"/>
          <w:sz w:val="20"/>
          <w:szCs w:val="20"/>
        </w:rPr>
        <w:t xml:space="preserve"> selon le détail suivant :</w:t>
      </w:r>
    </w:p>
    <w:p w14:paraId="195962FA" w14:textId="79A10F29" w:rsidR="00041092" w:rsidRPr="00146244" w:rsidRDefault="00C5668D" w:rsidP="00AA2897">
      <w:pPr>
        <w:pStyle w:val="Paragraphedeliste"/>
        <w:numPr>
          <w:ilvl w:val="0"/>
          <w:numId w:val="18"/>
        </w:numPr>
        <w:spacing w:after="18"/>
        <w:jc w:val="both"/>
        <w:rPr>
          <w:b/>
          <w:bCs/>
          <w:sz w:val="20"/>
          <w:szCs w:val="20"/>
        </w:rPr>
      </w:pPr>
      <w:r>
        <w:rPr>
          <w:sz w:val="20"/>
          <w:szCs w:val="20"/>
        </w:rPr>
        <w:t>Période initiale</w:t>
      </w:r>
      <w:r w:rsidR="00041092" w:rsidRPr="00146244">
        <w:rPr>
          <w:sz w:val="20"/>
          <w:szCs w:val="20"/>
        </w:rPr>
        <w:t xml:space="preserve"> : </w:t>
      </w:r>
      <w:r w:rsidR="00AA2897">
        <w:rPr>
          <w:rFonts w:cstheme="minorHAnsi"/>
          <w:sz w:val="20"/>
          <w:szCs w:val="20"/>
        </w:rPr>
        <w:t xml:space="preserve">du </w:t>
      </w:r>
      <w:r w:rsidR="00BA0AAB">
        <w:rPr>
          <w:rFonts w:cstheme="minorHAnsi"/>
          <w:b/>
          <w:bCs/>
          <w:sz w:val="20"/>
          <w:szCs w:val="20"/>
        </w:rPr>
        <w:t>15</w:t>
      </w:r>
      <w:r w:rsidR="00AA2897" w:rsidRPr="00AA2897">
        <w:rPr>
          <w:rFonts w:cstheme="minorHAnsi"/>
          <w:b/>
          <w:bCs/>
          <w:sz w:val="20"/>
          <w:szCs w:val="20"/>
        </w:rPr>
        <w:t>/11/2025</w:t>
      </w:r>
      <w:r w:rsidR="00AA2897">
        <w:rPr>
          <w:rFonts w:cstheme="minorHAnsi"/>
          <w:sz w:val="20"/>
          <w:szCs w:val="20"/>
        </w:rPr>
        <w:t xml:space="preserve"> (</w:t>
      </w:r>
      <w:r w:rsidR="00AA2897" w:rsidRPr="00AA2897">
        <w:rPr>
          <w:rFonts w:cstheme="minorHAnsi"/>
          <w:sz w:val="20"/>
          <w:szCs w:val="20"/>
        </w:rPr>
        <w:t>ou</w:t>
      </w:r>
      <w:r w:rsidR="008E1317">
        <w:rPr>
          <w:rFonts w:cstheme="minorHAnsi"/>
          <w:sz w:val="20"/>
          <w:szCs w:val="20"/>
        </w:rPr>
        <w:t xml:space="preserve"> à compter </w:t>
      </w:r>
      <w:r w:rsidR="00AA2897" w:rsidRPr="00AA2897">
        <w:rPr>
          <w:rFonts w:cstheme="minorHAnsi"/>
          <w:sz w:val="20"/>
          <w:szCs w:val="20"/>
        </w:rPr>
        <w:t>de la date de</w:t>
      </w:r>
      <w:r w:rsidR="00A96CF6">
        <w:rPr>
          <w:rFonts w:cstheme="minorHAnsi"/>
          <w:sz w:val="20"/>
          <w:szCs w:val="20"/>
        </w:rPr>
        <w:t xml:space="preserve"> notification</w:t>
      </w:r>
      <w:r w:rsidR="00AA2897" w:rsidRPr="00AA2897">
        <w:rPr>
          <w:rFonts w:cstheme="minorHAnsi"/>
          <w:sz w:val="20"/>
          <w:szCs w:val="20"/>
        </w:rPr>
        <w:t xml:space="preserve"> si celle-ci est postérieure)</w:t>
      </w:r>
      <w:r w:rsidR="00AA2897" w:rsidRPr="00146244">
        <w:rPr>
          <w:rFonts w:cstheme="minorHAnsi"/>
          <w:sz w:val="20"/>
          <w:szCs w:val="20"/>
        </w:rPr>
        <w:t xml:space="preserve"> </w:t>
      </w:r>
      <w:r w:rsidR="009C07AE" w:rsidRPr="00AA2897">
        <w:rPr>
          <w:sz w:val="20"/>
          <w:szCs w:val="20"/>
        </w:rPr>
        <w:t>au</w:t>
      </w:r>
      <w:r w:rsidR="00041092" w:rsidRPr="00146244">
        <w:rPr>
          <w:sz w:val="20"/>
          <w:szCs w:val="20"/>
        </w:rPr>
        <w:t xml:space="preserve"> </w:t>
      </w:r>
      <w:r w:rsidR="00041092" w:rsidRPr="00146244">
        <w:rPr>
          <w:b/>
          <w:bCs/>
          <w:sz w:val="20"/>
          <w:szCs w:val="20"/>
        </w:rPr>
        <w:t>31/1</w:t>
      </w:r>
      <w:r w:rsidR="007D0ADC">
        <w:rPr>
          <w:b/>
          <w:bCs/>
          <w:sz w:val="20"/>
          <w:szCs w:val="20"/>
        </w:rPr>
        <w:t>0</w:t>
      </w:r>
      <w:r w:rsidR="00041092" w:rsidRPr="00146244">
        <w:rPr>
          <w:b/>
          <w:bCs/>
          <w:sz w:val="20"/>
          <w:szCs w:val="20"/>
        </w:rPr>
        <w:t>/2026</w:t>
      </w:r>
    </w:p>
    <w:p w14:paraId="1536DBE7" w14:textId="3E65C360" w:rsidR="00041092" w:rsidRPr="00146244" w:rsidRDefault="00041092" w:rsidP="00AA2897">
      <w:pPr>
        <w:pStyle w:val="Paragraphedeliste"/>
        <w:numPr>
          <w:ilvl w:val="0"/>
          <w:numId w:val="18"/>
        </w:numPr>
        <w:spacing w:after="18"/>
        <w:jc w:val="both"/>
        <w:rPr>
          <w:b/>
          <w:bCs/>
          <w:sz w:val="20"/>
          <w:szCs w:val="20"/>
        </w:rPr>
      </w:pPr>
      <w:r w:rsidRPr="00146244">
        <w:rPr>
          <w:sz w:val="20"/>
          <w:szCs w:val="20"/>
        </w:rPr>
        <w:t>2</w:t>
      </w:r>
      <w:r w:rsidRPr="00146244">
        <w:rPr>
          <w:sz w:val="20"/>
          <w:szCs w:val="20"/>
          <w:vertAlign w:val="superscript"/>
        </w:rPr>
        <w:t>e</w:t>
      </w:r>
      <w:r w:rsidRPr="00146244">
        <w:rPr>
          <w:sz w:val="20"/>
          <w:szCs w:val="20"/>
        </w:rPr>
        <w:t xml:space="preserve"> année : du</w:t>
      </w:r>
      <w:r w:rsidRPr="00146244">
        <w:rPr>
          <w:b/>
          <w:bCs/>
          <w:sz w:val="20"/>
          <w:szCs w:val="20"/>
        </w:rPr>
        <w:t xml:space="preserve"> 01/11/2026 </w:t>
      </w:r>
      <w:r w:rsidRPr="00146244">
        <w:rPr>
          <w:sz w:val="20"/>
          <w:szCs w:val="20"/>
        </w:rPr>
        <w:t>au</w:t>
      </w:r>
      <w:r w:rsidRPr="00146244">
        <w:rPr>
          <w:b/>
          <w:bCs/>
          <w:sz w:val="20"/>
          <w:szCs w:val="20"/>
        </w:rPr>
        <w:t xml:space="preserve"> 31/1</w:t>
      </w:r>
      <w:r w:rsidR="00146244" w:rsidRPr="00146244">
        <w:rPr>
          <w:b/>
          <w:bCs/>
          <w:sz w:val="20"/>
          <w:szCs w:val="20"/>
        </w:rPr>
        <w:t>0</w:t>
      </w:r>
      <w:r w:rsidRPr="00146244">
        <w:rPr>
          <w:b/>
          <w:bCs/>
          <w:sz w:val="20"/>
          <w:szCs w:val="20"/>
        </w:rPr>
        <w:t>/2027</w:t>
      </w:r>
    </w:p>
    <w:p w14:paraId="749EE08A" w14:textId="19A452BC" w:rsidR="00041092" w:rsidRPr="00146244" w:rsidRDefault="00041092" w:rsidP="00AA2897">
      <w:pPr>
        <w:pStyle w:val="Paragraphedeliste"/>
        <w:numPr>
          <w:ilvl w:val="0"/>
          <w:numId w:val="18"/>
        </w:numPr>
        <w:spacing w:after="18"/>
        <w:jc w:val="both"/>
        <w:rPr>
          <w:b/>
          <w:bCs/>
          <w:sz w:val="20"/>
          <w:szCs w:val="20"/>
        </w:rPr>
      </w:pPr>
      <w:r w:rsidRPr="00146244">
        <w:rPr>
          <w:sz w:val="20"/>
          <w:szCs w:val="20"/>
        </w:rPr>
        <w:t>3</w:t>
      </w:r>
      <w:r w:rsidRPr="00146244">
        <w:rPr>
          <w:sz w:val="20"/>
          <w:szCs w:val="20"/>
          <w:vertAlign w:val="superscript"/>
        </w:rPr>
        <w:t>e</w:t>
      </w:r>
      <w:r w:rsidRPr="00146244">
        <w:rPr>
          <w:sz w:val="20"/>
          <w:szCs w:val="20"/>
        </w:rPr>
        <w:t xml:space="preserve"> année : du</w:t>
      </w:r>
      <w:r w:rsidRPr="00146244">
        <w:rPr>
          <w:b/>
          <w:bCs/>
          <w:sz w:val="20"/>
          <w:szCs w:val="20"/>
        </w:rPr>
        <w:t xml:space="preserve"> 01/11/2027 </w:t>
      </w:r>
      <w:r w:rsidRPr="00146244">
        <w:rPr>
          <w:sz w:val="20"/>
          <w:szCs w:val="20"/>
        </w:rPr>
        <w:t>au</w:t>
      </w:r>
      <w:r w:rsidRPr="00146244">
        <w:rPr>
          <w:b/>
          <w:bCs/>
          <w:sz w:val="20"/>
          <w:szCs w:val="20"/>
        </w:rPr>
        <w:t xml:space="preserve"> 31/1</w:t>
      </w:r>
      <w:r w:rsidR="00146244" w:rsidRPr="00146244">
        <w:rPr>
          <w:b/>
          <w:bCs/>
          <w:sz w:val="20"/>
          <w:szCs w:val="20"/>
        </w:rPr>
        <w:t>0</w:t>
      </w:r>
      <w:r w:rsidRPr="00146244">
        <w:rPr>
          <w:b/>
          <w:bCs/>
          <w:sz w:val="20"/>
          <w:szCs w:val="20"/>
        </w:rPr>
        <w:t>/2028</w:t>
      </w:r>
    </w:p>
    <w:p w14:paraId="0E19141C" w14:textId="2C35B0E3" w:rsidR="00041092" w:rsidRPr="00146244" w:rsidRDefault="00041092" w:rsidP="00AA2897">
      <w:pPr>
        <w:pStyle w:val="Paragraphedeliste"/>
        <w:numPr>
          <w:ilvl w:val="0"/>
          <w:numId w:val="18"/>
        </w:numPr>
        <w:spacing w:after="18"/>
        <w:jc w:val="both"/>
        <w:rPr>
          <w:b/>
          <w:bCs/>
          <w:sz w:val="20"/>
          <w:szCs w:val="20"/>
        </w:rPr>
      </w:pPr>
      <w:r w:rsidRPr="00146244">
        <w:rPr>
          <w:sz w:val="20"/>
          <w:szCs w:val="20"/>
        </w:rPr>
        <w:t>4</w:t>
      </w:r>
      <w:r w:rsidRPr="00146244">
        <w:rPr>
          <w:sz w:val="20"/>
          <w:szCs w:val="20"/>
          <w:vertAlign w:val="superscript"/>
        </w:rPr>
        <w:t>e</w:t>
      </w:r>
      <w:r w:rsidRPr="00146244">
        <w:rPr>
          <w:sz w:val="20"/>
          <w:szCs w:val="20"/>
        </w:rPr>
        <w:t xml:space="preserve"> année : du</w:t>
      </w:r>
      <w:r w:rsidRPr="00146244">
        <w:rPr>
          <w:b/>
          <w:bCs/>
          <w:sz w:val="20"/>
          <w:szCs w:val="20"/>
        </w:rPr>
        <w:t xml:space="preserve"> 01/11/2028</w:t>
      </w:r>
      <w:r w:rsidRPr="00146244">
        <w:rPr>
          <w:sz w:val="20"/>
          <w:szCs w:val="20"/>
        </w:rPr>
        <w:t xml:space="preserve"> au </w:t>
      </w:r>
      <w:r w:rsidRPr="00146244">
        <w:rPr>
          <w:b/>
          <w:bCs/>
          <w:sz w:val="20"/>
          <w:szCs w:val="20"/>
        </w:rPr>
        <w:t>31/1</w:t>
      </w:r>
      <w:r w:rsidR="00146244" w:rsidRPr="00146244">
        <w:rPr>
          <w:b/>
          <w:bCs/>
          <w:sz w:val="20"/>
          <w:szCs w:val="20"/>
        </w:rPr>
        <w:t>0</w:t>
      </w:r>
      <w:r w:rsidRPr="00146244">
        <w:rPr>
          <w:b/>
          <w:bCs/>
          <w:sz w:val="20"/>
          <w:szCs w:val="20"/>
        </w:rPr>
        <w:t>/2029</w:t>
      </w:r>
    </w:p>
    <w:p w14:paraId="260A1F83" w14:textId="77777777" w:rsidR="00C22DDA" w:rsidRDefault="00C22DDA" w:rsidP="00131FF8">
      <w:pPr>
        <w:spacing w:after="18"/>
        <w:jc w:val="both"/>
        <w:rPr>
          <w:rFonts w:cstheme="minorHAnsi"/>
          <w:sz w:val="20"/>
          <w:szCs w:val="20"/>
        </w:rPr>
      </w:pPr>
    </w:p>
    <w:p w14:paraId="6423D07B" w14:textId="0D25F3FD" w:rsidR="006D038E" w:rsidRPr="000D58BD" w:rsidRDefault="00D85059"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9" w:name="_Toc180155020"/>
      <w:bookmarkStart w:id="30" w:name="_Toc201920522"/>
      <w:r w:rsidRPr="000D58BD">
        <w:rPr>
          <w:rFonts w:cstheme="minorHAnsi"/>
          <w:sz w:val="32"/>
          <w:szCs w:val="32"/>
        </w:rPr>
        <w:t>PIÈCES CONTRACTUELLES DU MARCHÉ</w:t>
      </w:r>
      <w:bookmarkEnd w:id="29"/>
      <w:bookmarkEnd w:id="30"/>
    </w:p>
    <w:p w14:paraId="4D01F4D8" w14:textId="35B64F49" w:rsidR="006D038E" w:rsidRPr="007D70D5" w:rsidRDefault="00346EDA" w:rsidP="0077543C">
      <w:pPr>
        <w:spacing w:before="240"/>
        <w:jc w:val="both"/>
        <w:rPr>
          <w:rFonts w:cstheme="minorHAnsi"/>
          <w:bCs/>
          <w:sz w:val="20"/>
          <w:szCs w:val="20"/>
        </w:rPr>
      </w:pPr>
      <w:r>
        <w:rPr>
          <w:rFonts w:cstheme="minorHAnsi"/>
          <w:bCs/>
          <w:sz w:val="20"/>
          <w:szCs w:val="20"/>
        </w:rPr>
        <w:t>Par dérogation à l’article 4.1 du CCAG applicable au présent marché, l</w:t>
      </w:r>
      <w:r w:rsidR="00AE526D" w:rsidRPr="007D70D5">
        <w:rPr>
          <w:rFonts w:cstheme="minorHAnsi"/>
          <w:bCs/>
          <w:sz w:val="20"/>
          <w:szCs w:val="20"/>
        </w:rPr>
        <w:t xml:space="preserve">es pièces contractuelles </w:t>
      </w:r>
      <w:r w:rsidR="0077543C" w:rsidRPr="007D70D5">
        <w:rPr>
          <w:rFonts w:cstheme="minorHAnsi"/>
          <w:bCs/>
          <w:sz w:val="20"/>
          <w:szCs w:val="20"/>
        </w:rPr>
        <w:t xml:space="preserve">du </w:t>
      </w:r>
      <w:r w:rsidR="009E35F3" w:rsidRPr="007D70D5">
        <w:rPr>
          <w:rFonts w:cstheme="minorHAnsi"/>
          <w:bCs/>
          <w:sz w:val="20"/>
          <w:szCs w:val="20"/>
        </w:rPr>
        <w:t>marché</w:t>
      </w:r>
      <w:r w:rsidR="00AE526D" w:rsidRPr="007D70D5">
        <w:rPr>
          <w:rFonts w:cstheme="minorHAnsi"/>
          <w:bCs/>
          <w:sz w:val="20"/>
          <w:szCs w:val="20"/>
        </w:rPr>
        <w:t xml:space="preserve"> sont les suivantes et, en cas de contradiction entre leurs stipulations, prévalent dans cet ordre de priorité </w:t>
      </w:r>
      <w:r w:rsidR="006D038E" w:rsidRPr="007D70D5">
        <w:rPr>
          <w:rFonts w:cstheme="minorHAnsi"/>
          <w:bCs/>
          <w:sz w:val="20"/>
          <w:szCs w:val="20"/>
        </w:rPr>
        <w:t>:</w:t>
      </w:r>
    </w:p>
    <w:p w14:paraId="5F1AED77" w14:textId="6B99FE14" w:rsidR="006D038E" w:rsidRPr="00C07751" w:rsidRDefault="4C727FB6" w:rsidP="005B0A85">
      <w:pPr>
        <w:widowControl w:val="0"/>
        <w:numPr>
          <w:ilvl w:val="0"/>
          <w:numId w:val="44"/>
        </w:numPr>
        <w:spacing w:before="60"/>
        <w:ind w:hanging="294"/>
        <w:jc w:val="both"/>
        <w:rPr>
          <w:sz w:val="20"/>
          <w:szCs w:val="20"/>
        </w:rPr>
      </w:pPr>
      <w:proofErr w:type="gramStart"/>
      <w:r w:rsidRPr="392B7E6E">
        <w:rPr>
          <w:rFonts w:eastAsia="Arial Narrow"/>
          <w:sz w:val="20"/>
          <w:szCs w:val="20"/>
        </w:rPr>
        <w:t>le</w:t>
      </w:r>
      <w:proofErr w:type="gramEnd"/>
      <w:r w:rsidRPr="392B7E6E">
        <w:rPr>
          <w:rFonts w:eastAsia="Arial Narrow"/>
          <w:sz w:val="20"/>
          <w:szCs w:val="20"/>
        </w:rPr>
        <w:t xml:space="preserve"> présent acte d’engagement </w:t>
      </w:r>
      <w:r w:rsidRPr="00C07751">
        <w:rPr>
          <w:rFonts w:eastAsia="Arial Narrow"/>
          <w:sz w:val="20"/>
          <w:szCs w:val="20"/>
        </w:rPr>
        <w:t>valant cahier des clauses administratives particulières et ses éventuelles annexes</w:t>
      </w:r>
      <w:r w:rsidR="6813BBA2" w:rsidRPr="00C07751">
        <w:rPr>
          <w:rFonts w:eastAsia="Arial Narrow"/>
          <w:sz w:val="20"/>
          <w:szCs w:val="20"/>
        </w:rPr>
        <w:t> </w:t>
      </w:r>
      <w:r w:rsidRPr="00C07751">
        <w:rPr>
          <w:rFonts w:eastAsia="Arial Narrow"/>
          <w:sz w:val="20"/>
          <w:szCs w:val="20"/>
        </w:rPr>
        <w:t>;</w:t>
      </w:r>
    </w:p>
    <w:p w14:paraId="2714D6C2" w14:textId="7DAA04C0" w:rsidR="00AE526D" w:rsidRPr="007D70D5" w:rsidRDefault="00AE526D" w:rsidP="005B0A85">
      <w:pPr>
        <w:widowControl w:val="0"/>
        <w:numPr>
          <w:ilvl w:val="0"/>
          <w:numId w:val="44"/>
        </w:numPr>
        <w:spacing w:before="40"/>
        <w:ind w:hanging="294"/>
        <w:jc w:val="both"/>
        <w:rPr>
          <w:rFonts w:cstheme="minorHAnsi"/>
          <w:sz w:val="20"/>
          <w:szCs w:val="20"/>
        </w:rPr>
      </w:pPr>
      <w:proofErr w:type="gramStart"/>
      <w:r w:rsidRPr="00C07751">
        <w:rPr>
          <w:rFonts w:eastAsia="Arial Narrow" w:cstheme="minorHAnsi"/>
          <w:sz w:val="20"/>
          <w:szCs w:val="20"/>
        </w:rPr>
        <w:t>le</w:t>
      </w:r>
      <w:proofErr w:type="gramEnd"/>
      <w:r w:rsidRPr="00C07751">
        <w:rPr>
          <w:rFonts w:eastAsia="Arial Narrow" w:cstheme="minorHAnsi"/>
          <w:sz w:val="20"/>
          <w:szCs w:val="20"/>
        </w:rPr>
        <w:t xml:space="preserve"> cahier des clauses techniques particulières et ses annexes </w:t>
      </w:r>
      <w:r w:rsidRPr="007D70D5">
        <w:rPr>
          <w:rFonts w:eastAsia="Arial Narrow" w:cstheme="minorHAnsi"/>
          <w:sz w:val="20"/>
          <w:szCs w:val="20"/>
        </w:rPr>
        <w:t xml:space="preserve">éventuelles (CCTP) ; </w:t>
      </w:r>
    </w:p>
    <w:p w14:paraId="657F92DC" w14:textId="2F269F60" w:rsidR="00AE526D" w:rsidRPr="00510F87" w:rsidRDefault="00AE526D" w:rsidP="005B0A85">
      <w:pPr>
        <w:widowControl w:val="0"/>
        <w:numPr>
          <w:ilvl w:val="0"/>
          <w:numId w:val="44"/>
        </w:numPr>
        <w:spacing w:before="40"/>
        <w:ind w:hanging="294"/>
        <w:jc w:val="both"/>
        <w:rPr>
          <w:rFonts w:cstheme="minorHAnsi"/>
          <w:sz w:val="20"/>
          <w:szCs w:val="20"/>
        </w:rPr>
      </w:pPr>
      <w:proofErr w:type="gramStart"/>
      <w:r w:rsidRPr="007D70D5">
        <w:rPr>
          <w:rFonts w:eastAsia="Arial Narrow" w:cstheme="minorHAnsi"/>
          <w:sz w:val="20"/>
          <w:szCs w:val="20"/>
        </w:rPr>
        <w:t>le</w:t>
      </w:r>
      <w:proofErr w:type="gramEnd"/>
      <w:r w:rsidRPr="007D70D5">
        <w:rPr>
          <w:rFonts w:eastAsia="Arial Narrow" w:cstheme="minorHAnsi"/>
          <w:sz w:val="20"/>
          <w:szCs w:val="20"/>
        </w:rPr>
        <w:t xml:space="preserve"> cahier des clauses </w:t>
      </w:r>
      <w:r w:rsidRPr="00510F87">
        <w:rPr>
          <w:rFonts w:eastAsia="Arial Narrow" w:cstheme="minorHAnsi"/>
          <w:sz w:val="20"/>
          <w:szCs w:val="20"/>
        </w:rPr>
        <w:t>administratives générales applicables (CCAG) aux marchés publics de fournitures et services courants (FCS)</w:t>
      </w:r>
      <w:r w:rsidRPr="00510F87">
        <w:rPr>
          <w:rFonts w:eastAsia="Arial Narrow" w:cstheme="minorHAnsi"/>
          <w:b/>
          <w:sz w:val="20"/>
          <w:szCs w:val="20"/>
        </w:rPr>
        <w:t xml:space="preserve"> </w:t>
      </w:r>
      <w:r w:rsidRPr="00510F87">
        <w:rPr>
          <w:rFonts w:eastAsia="Arial Narrow" w:cstheme="minorHAnsi"/>
          <w:sz w:val="20"/>
          <w:szCs w:val="20"/>
        </w:rPr>
        <w:t>approuvé par l’arrêté du 30 mars 2021</w:t>
      </w:r>
      <w:r w:rsidR="001612A2" w:rsidRPr="00510F87">
        <w:rPr>
          <w:rFonts w:eastAsia="Arial Narrow" w:cstheme="minorHAnsi"/>
          <w:sz w:val="20"/>
          <w:szCs w:val="20"/>
        </w:rPr>
        <w:t xml:space="preserve">, version en vigueur au 17 janvier 2023 </w:t>
      </w:r>
      <w:r w:rsidRPr="00510F87">
        <w:rPr>
          <w:rFonts w:eastAsia="Arial Narrow" w:cstheme="minorHAnsi"/>
          <w:sz w:val="20"/>
          <w:szCs w:val="20"/>
        </w:rPr>
        <w:t>(pièce non jointe) ;</w:t>
      </w:r>
    </w:p>
    <w:p w14:paraId="634D0AFA" w14:textId="77BCEE2D" w:rsidR="006D038E" w:rsidRPr="00510F87" w:rsidRDefault="40BDA2E6" w:rsidP="005B0A85">
      <w:pPr>
        <w:widowControl w:val="0"/>
        <w:numPr>
          <w:ilvl w:val="0"/>
          <w:numId w:val="44"/>
        </w:numPr>
        <w:spacing w:before="40" w:after="0"/>
        <w:ind w:hanging="294"/>
        <w:jc w:val="both"/>
        <w:rPr>
          <w:sz w:val="20"/>
          <w:szCs w:val="20"/>
        </w:rPr>
      </w:pPr>
      <w:r w:rsidRPr="00510F87">
        <w:rPr>
          <w:sz w:val="20"/>
          <w:szCs w:val="20"/>
        </w:rPr>
        <w:t xml:space="preserve">Le cadre de réponse financier renseigné par le titulaire dans son offre et composé de : </w:t>
      </w:r>
    </w:p>
    <w:p w14:paraId="332FC7B8" w14:textId="1F3C1D6C" w:rsidR="006D038E" w:rsidRPr="00510F87" w:rsidRDefault="4C727FB6" w:rsidP="005B0A85">
      <w:pPr>
        <w:widowControl w:val="0"/>
        <w:numPr>
          <w:ilvl w:val="1"/>
          <w:numId w:val="44"/>
        </w:numPr>
        <w:spacing w:after="0"/>
        <w:ind w:left="1276" w:hanging="425"/>
        <w:jc w:val="both"/>
        <w:rPr>
          <w:sz w:val="20"/>
          <w:szCs w:val="20"/>
        </w:rPr>
      </w:pPr>
      <w:proofErr w:type="gramStart"/>
      <w:r w:rsidRPr="00510F87">
        <w:rPr>
          <w:sz w:val="20"/>
          <w:szCs w:val="20"/>
        </w:rPr>
        <w:t>le</w:t>
      </w:r>
      <w:proofErr w:type="gramEnd"/>
      <w:r w:rsidRPr="00510F87">
        <w:rPr>
          <w:sz w:val="20"/>
          <w:szCs w:val="20"/>
        </w:rPr>
        <w:t xml:space="preserve"> bordereau des prix unitaires remis dans l’offre ;</w:t>
      </w:r>
    </w:p>
    <w:p w14:paraId="64A65046" w14:textId="7F02C7E5" w:rsidR="006D038E" w:rsidRPr="00510F87" w:rsidRDefault="4C727FB6" w:rsidP="005B0A85">
      <w:pPr>
        <w:widowControl w:val="0"/>
        <w:numPr>
          <w:ilvl w:val="0"/>
          <w:numId w:val="44"/>
        </w:numPr>
        <w:spacing w:before="40"/>
        <w:ind w:hanging="294"/>
        <w:jc w:val="both"/>
        <w:rPr>
          <w:sz w:val="20"/>
          <w:szCs w:val="20"/>
        </w:rPr>
      </w:pPr>
      <w:proofErr w:type="gramStart"/>
      <w:r w:rsidRPr="00510F87">
        <w:rPr>
          <w:rFonts w:eastAsia="Arial Narrow"/>
          <w:sz w:val="20"/>
          <w:szCs w:val="20"/>
        </w:rPr>
        <w:t xml:space="preserve">le </w:t>
      </w:r>
      <w:r w:rsidRPr="00510F87">
        <w:rPr>
          <w:sz w:val="20"/>
          <w:szCs w:val="20"/>
        </w:rPr>
        <w:t xml:space="preserve"> cadre</w:t>
      </w:r>
      <w:proofErr w:type="gramEnd"/>
      <w:r w:rsidRPr="00510F87">
        <w:rPr>
          <w:sz w:val="20"/>
          <w:szCs w:val="20"/>
        </w:rPr>
        <w:t xml:space="preserve"> de réponse </w:t>
      </w:r>
      <w:r w:rsidR="23A043AF" w:rsidRPr="00510F87">
        <w:rPr>
          <w:sz w:val="20"/>
          <w:szCs w:val="20"/>
        </w:rPr>
        <w:t xml:space="preserve">technique </w:t>
      </w:r>
      <w:r w:rsidRPr="00510F87">
        <w:rPr>
          <w:sz w:val="20"/>
          <w:szCs w:val="20"/>
        </w:rPr>
        <w:t>remis dans l’offre</w:t>
      </w:r>
      <w:r w:rsidRPr="00510F87">
        <w:rPr>
          <w:rFonts w:eastAsia="Arial Narrow"/>
          <w:sz w:val="20"/>
          <w:szCs w:val="20"/>
        </w:rPr>
        <w:t> </w:t>
      </w:r>
    </w:p>
    <w:p w14:paraId="3A74DFA6" w14:textId="5E495B76" w:rsidR="00AA356F" w:rsidRPr="007D70D5" w:rsidRDefault="00AA356F" w:rsidP="005B0A85">
      <w:pPr>
        <w:widowControl w:val="0"/>
        <w:numPr>
          <w:ilvl w:val="0"/>
          <w:numId w:val="44"/>
        </w:numPr>
        <w:spacing w:before="40"/>
        <w:ind w:hanging="294"/>
        <w:jc w:val="both"/>
        <w:rPr>
          <w:rStyle w:val="Lienhypertexte"/>
          <w:sz w:val="20"/>
          <w:szCs w:val="20"/>
        </w:rPr>
      </w:pPr>
      <w:hyperlink r:id="rId12">
        <w:bookmarkStart w:id="31" w:name="_Hlk187164118"/>
        <w:r w:rsidRPr="76914536">
          <w:rPr>
            <w:sz w:val="20"/>
            <w:szCs w:val="20"/>
          </w:rPr>
          <w:t>Code de c</w:t>
        </w:r>
        <w:bookmarkEnd w:id="31"/>
        <w:r w:rsidRPr="76914536">
          <w:rPr>
            <w:sz w:val="20"/>
            <w:szCs w:val="20"/>
          </w:rPr>
          <w:t>onduite anti-corruption CCI Paris Île-de-France</w:t>
        </w:r>
      </w:hyperlink>
      <w:r w:rsidRPr="76914536">
        <w:rPr>
          <w:sz w:val="20"/>
          <w:szCs w:val="20"/>
        </w:rPr>
        <w:t xml:space="preserve"> </w:t>
      </w:r>
      <w:bookmarkStart w:id="32" w:name="_Int_RwJjsEWp"/>
      <w:r w:rsidRPr="76914536">
        <w:rPr>
          <w:sz w:val="20"/>
          <w:szCs w:val="20"/>
        </w:rPr>
        <w:t>accessible</w:t>
      </w:r>
      <w:bookmarkEnd w:id="32"/>
      <w:r w:rsidRPr="76914536">
        <w:rPr>
          <w:sz w:val="20"/>
          <w:szCs w:val="20"/>
        </w:rPr>
        <w:t xml:space="preserve"> sur le site internet du Groupe CCI Paris Île-de-France : </w:t>
      </w:r>
      <w:hyperlink r:id="rId13">
        <w:r w:rsidRPr="76914536">
          <w:rPr>
            <w:rStyle w:val="Lienhypertexte"/>
            <w:sz w:val="20"/>
            <w:szCs w:val="20"/>
          </w:rPr>
          <w:t>https://www.cci-paris-idf.fr/fr/notre-groupe/finances-juridique</w:t>
        </w:r>
      </w:hyperlink>
    </w:p>
    <w:p w14:paraId="4A129593" w14:textId="0DE38131" w:rsidR="006D038E" w:rsidRPr="007D70D5" w:rsidRDefault="006D038E" w:rsidP="006D038E">
      <w:pPr>
        <w:spacing w:before="120"/>
        <w:jc w:val="both"/>
        <w:rPr>
          <w:rFonts w:cstheme="minorHAnsi"/>
          <w:bCs/>
          <w:sz w:val="20"/>
          <w:szCs w:val="20"/>
        </w:rPr>
      </w:pPr>
      <w:r w:rsidRPr="007D70D5">
        <w:rPr>
          <w:rFonts w:cstheme="minorHAnsi"/>
          <w:bCs/>
          <w:sz w:val="20"/>
          <w:szCs w:val="20"/>
        </w:rPr>
        <w:lastRenderedPageBreak/>
        <w:t xml:space="preserve">Les pièces générales (CCAG), bien que non jointes au marché, sont réputées connues de l’ensemble des entreprises. </w:t>
      </w:r>
    </w:p>
    <w:p w14:paraId="380F6B66" w14:textId="59143BD8" w:rsidR="00CA7FED" w:rsidRPr="00510F87" w:rsidRDefault="31693768" w:rsidP="392B7E6E">
      <w:pPr>
        <w:spacing w:after="240"/>
        <w:jc w:val="both"/>
        <w:rPr>
          <w:sz w:val="20"/>
          <w:szCs w:val="20"/>
        </w:rPr>
      </w:pPr>
      <w:r w:rsidRPr="00510F87">
        <w:rPr>
          <w:sz w:val="20"/>
          <w:szCs w:val="20"/>
        </w:rPr>
        <w:t xml:space="preserve">Par dérogation à l’article 1.2 du CCAG </w:t>
      </w:r>
      <w:r w:rsidR="0F8A10B2" w:rsidRPr="00510F87">
        <w:rPr>
          <w:sz w:val="20"/>
          <w:szCs w:val="20"/>
        </w:rPr>
        <w:t>applicable au présent marché</w:t>
      </w:r>
      <w:r w:rsidRPr="00510F87">
        <w:rPr>
          <w:sz w:val="20"/>
          <w:szCs w:val="20"/>
        </w:rPr>
        <w:t xml:space="preserve">, le </w:t>
      </w:r>
      <w:r w:rsidR="6E1B07B8" w:rsidRPr="00510F87">
        <w:rPr>
          <w:sz w:val="20"/>
          <w:szCs w:val="20"/>
        </w:rPr>
        <w:t xml:space="preserve">présent </w:t>
      </w:r>
      <w:r w:rsidR="682A2DD8" w:rsidRPr="00510F87">
        <w:rPr>
          <w:sz w:val="20"/>
          <w:szCs w:val="20"/>
        </w:rPr>
        <w:t xml:space="preserve">marché </w:t>
      </w:r>
      <w:r w:rsidRPr="00510F87">
        <w:rPr>
          <w:sz w:val="20"/>
          <w:szCs w:val="20"/>
        </w:rPr>
        <w:t xml:space="preserve">ne prévoient pas d’article récapitulant les dérogations au CCAG </w:t>
      </w:r>
      <w:r w:rsidR="0F8A10B2" w:rsidRPr="00510F87">
        <w:rPr>
          <w:sz w:val="20"/>
          <w:szCs w:val="20"/>
        </w:rPr>
        <w:t>applicable au présent marché</w:t>
      </w:r>
      <w:r w:rsidRPr="00510F87">
        <w:rPr>
          <w:sz w:val="20"/>
          <w:szCs w:val="20"/>
        </w:rPr>
        <w:t>.</w:t>
      </w:r>
    </w:p>
    <w:p w14:paraId="778AC5E9" w14:textId="77777777" w:rsidR="009001D8" w:rsidRPr="000D58BD" w:rsidRDefault="009001D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3" w:name="_Toc180155021"/>
      <w:bookmarkStart w:id="34" w:name="_Toc201920523"/>
      <w:r w:rsidRPr="000D58BD">
        <w:rPr>
          <w:rFonts w:cstheme="minorHAnsi"/>
          <w:sz w:val="32"/>
          <w:szCs w:val="32"/>
        </w:rPr>
        <w:t>PRIX</w:t>
      </w:r>
      <w:bookmarkEnd w:id="33"/>
      <w:bookmarkEnd w:id="34"/>
    </w:p>
    <w:p w14:paraId="4173E348" w14:textId="77777777" w:rsidR="001D44F9" w:rsidRDefault="01A70650" w:rsidP="00695710">
      <w:pPr>
        <w:pStyle w:val="Titre2"/>
      </w:pPr>
      <w:bookmarkStart w:id="35" w:name="_Toc359330055"/>
      <w:bookmarkStart w:id="36" w:name="_Toc488050888"/>
      <w:bookmarkStart w:id="37" w:name="_Toc180155022"/>
      <w:r>
        <w:t xml:space="preserve">Forme et détermination </w:t>
      </w:r>
      <w:r w:rsidR="6A4E32D8">
        <w:t xml:space="preserve">des prix </w:t>
      </w:r>
    </w:p>
    <w:p w14:paraId="13B237A3" w14:textId="11476BD7" w:rsidR="00833871" w:rsidRPr="002B1736" w:rsidRDefault="6A4E32D8" w:rsidP="392B7E6E">
      <w:pPr>
        <w:spacing w:after="120"/>
        <w:jc w:val="both"/>
        <w:rPr>
          <w:sz w:val="20"/>
          <w:szCs w:val="20"/>
        </w:rPr>
      </w:pPr>
      <w:r w:rsidRPr="002B1736">
        <w:rPr>
          <w:sz w:val="20"/>
          <w:szCs w:val="20"/>
        </w:rPr>
        <w:t xml:space="preserve">Les </w:t>
      </w:r>
      <w:r w:rsidR="01A70650" w:rsidRPr="002B1736">
        <w:rPr>
          <w:sz w:val="20"/>
          <w:szCs w:val="20"/>
        </w:rPr>
        <w:t>prix d</w:t>
      </w:r>
      <w:r w:rsidR="4E46FCE5" w:rsidRPr="002B1736">
        <w:rPr>
          <w:sz w:val="20"/>
          <w:szCs w:val="20"/>
        </w:rPr>
        <w:t xml:space="preserve">u </w:t>
      </w:r>
      <w:r w:rsidR="00A93F58" w:rsidRPr="002B1736">
        <w:rPr>
          <w:sz w:val="20"/>
          <w:szCs w:val="20"/>
        </w:rPr>
        <w:t>marché sont</w:t>
      </w:r>
      <w:r w:rsidR="01A70650" w:rsidRPr="002B1736">
        <w:rPr>
          <w:sz w:val="20"/>
          <w:szCs w:val="20"/>
        </w:rPr>
        <w:t xml:space="preserve"> des prix unitaires exprimés en euro</w:t>
      </w:r>
      <w:r w:rsidR="7EC901D9" w:rsidRPr="002B1736">
        <w:rPr>
          <w:sz w:val="20"/>
          <w:szCs w:val="20"/>
        </w:rPr>
        <w:t>s</w:t>
      </w:r>
      <w:r w:rsidR="01A70650" w:rsidRPr="002B1736">
        <w:rPr>
          <w:sz w:val="20"/>
          <w:szCs w:val="20"/>
        </w:rPr>
        <w:t xml:space="preserve"> H</w:t>
      </w:r>
      <w:r w:rsidR="1151CAC3" w:rsidRPr="002B1736">
        <w:rPr>
          <w:sz w:val="20"/>
          <w:szCs w:val="20"/>
        </w:rPr>
        <w:t xml:space="preserve">ors </w:t>
      </w:r>
      <w:r w:rsidR="01A70650" w:rsidRPr="002B1736">
        <w:rPr>
          <w:sz w:val="20"/>
          <w:szCs w:val="20"/>
        </w:rPr>
        <w:t>T</w:t>
      </w:r>
      <w:r w:rsidR="61F6BA6D" w:rsidRPr="002B1736">
        <w:rPr>
          <w:sz w:val="20"/>
          <w:szCs w:val="20"/>
        </w:rPr>
        <w:t>axe (€ HT)</w:t>
      </w:r>
      <w:r w:rsidR="01A70650" w:rsidRPr="002B1736">
        <w:rPr>
          <w:sz w:val="20"/>
          <w:szCs w:val="20"/>
        </w:rPr>
        <w:t xml:space="preserve">, par dérogation aux dispositions de l’article 10.1.3 du CCAG </w:t>
      </w:r>
      <w:r w:rsidR="1E2EF095" w:rsidRPr="002B1736">
        <w:rPr>
          <w:sz w:val="20"/>
          <w:szCs w:val="20"/>
        </w:rPr>
        <w:t>applicable au présent marché</w:t>
      </w:r>
      <w:r w:rsidR="01A70650" w:rsidRPr="002B1736">
        <w:rPr>
          <w:sz w:val="20"/>
          <w:szCs w:val="20"/>
        </w:rPr>
        <w:t xml:space="preserve"> </w:t>
      </w:r>
      <w:r w:rsidR="1E2EF095" w:rsidRPr="002B1736">
        <w:rPr>
          <w:sz w:val="20"/>
          <w:szCs w:val="20"/>
        </w:rPr>
        <w:t>/ 9.1.1 du CCAG Travaux</w:t>
      </w:r>
    </w:p>
    <w:p w14:paraId="76A1FB86" w14:textId="4AABA09F" w:rsidR="004F2010" w:rsidRPr="002B1736" w:rsidRDefault="00833871" w:rsidP="004F2010">
      <w:pPr>
        <w:spacing w:after="120"/>
        <w:jc w:val="both"/>
        <w:rPr>
          <w:rFonts w:cstheme="minorHAnsi"/>
          <w:bCs/>
          <w:sz w:val="20"/>
          <w:szCs w:val="20"/>
        </w:rPr>
      </w:pPr>
      <w:r w:rsidRPr="002B1736">
        <w:rPr>
          <w:rFonts w:cstheme="minorHAnsi"/>
          <w:bCs/>
          <w:sz w:val="20"/>
          <w:szCs w:val="20"/>
        </w:rPr>
        <w:t xml:space="preserve">Les prestations </w:t>
      </w:r>
      <w:r w:rsidR="004F2010" w:rsidRPr="002B1736">
        <w:rPr>
          <w:rFonts w:cstheme="minorHAnsi"/>
          <w:bCs/>
          <w:sz w:val="20"/>
          <w:szCs w:val="20"/>
        </w:rPr>
        <w:t>sont réglées par application des prix unitaires indiqués au Bordereau de Prix Unitaires (BPU) aux quantités commandées.</w:t>
      </w:r>
    </w:p>
    <w:p w14:paraId="503A153B" w14:textId="1DF170B1" w:rsidR="001B4533" w:rsidRDefault="001B4533" w:rsidP="00695710">
      <w:pPr>
        <w:pStyle w:val="Titre2"/>
      </w:pPr>
      <w:r>
        <w:t xml:space="preserve">Caractéristiques des prix pratiqués </w:t>
      </w:r>
    </w:p>
    <w:p w14:paraId="034FF19F" w14:textId="4E89B731" w:rsidR="001B4533" w:rsidRDefault="001B4533" w:rsidP="001B4533">
      <w:pPr>
        <w:spacing w:before="240" w:after="120"/>
        <w:jc w:val="both"/>
        <w:rPr>
          <w:rFonts w:cstheme="minorHAnsi"/>
          <w:sz w:val="20"/>
          <w:szCs w:val="20"/>
        </w:rPr>
      </w:pPr>
      <w:r w:rsidRPr="00630C20">
        <w:rPr>
          <w:rFonts w:cstheme="minorHAnsi"/>
          <w:sz w:val="20"/>
          <w:szCs w:val="20"/>
        </w:rPr>
        <w:t>Dans le cadre des bons de commande, les fournitures et/ou prestations sont rémunérées par application aux quantités réellement exécutées des prix unitaires fermes et des prix unitaires à caractère forfaitaire fixés dans le Bordereau des Prix Unitaires (BPU). Pourront s’y ajouter des prix remisés d’articles ou produits du catalogue du titulaire également commandés.</w:t>
      </w:r>
    </w:p>
    <w:p w14:paraId="289AF299" w14:textId="0E092AB8" w:rsidR="004F2010" w:rsidRPr="001F42E3" w:rsidRDefault="00284319" w:rsidP="004F2010">
      <w:pPr>
        <w:spacing w:before="240" w:after="120"/>
        <w:jc w:val="both"/>
        <w:rPr>
          <w:rFonts w:eastAsia="Arial Narrow" w:cstheme="minorHAnsi"/>
          <w:b/>
          <w:bCs/>
          <w:sz w:val="28"/>
          <w:szCs w:val="28"/>
        </w:rPr>
      </w:pPr>
      <w:r w:rsidRPr="001F42E3">
        <w:rPr>
          <w:rFonts w:cstheme="minorHAnsi"/>
          <w:b/>
          <w:bCs/>
          <w:sz w:val="20"/>
          <w:szCs w:val="20"/>
        </w:rPr>
        <w:t>Les</w:t>
      </w:r>
      <w:r w:rsidR="00431822" w:rsidRPr="001F42E3">
        <w:rPr>
          <w:rFonts w:cstheme="minorHAnsi"/>
          <w:b/>
          <w:bCs/>
          <w:sz w:val="20"/>
          <w:szCs w:val="20"/>
        </w:rPr>
        <w:t xml:space="preserve"> </w:t>
      </w:r>
      <w:r w:rsidR="001B4533" w:rsidRPr="005A327A">
        <w:rPr>
          <w:rFonts w:cstheme="minorHAnsi"/>
          <w:b/>
          <w:bCs/>
          <w:sz w:val="20"/>
          <w:szCs w:val="20"/>
        </w:rPr>
        <w:t>besoins</w:t>
      </w:r>
      <w:r w:rsidR="00431822" w:rsidRPr="005A327A">
        <w:rPr>
          <w:rFonts w:cstheme="minorHAnsi"/>
          <w:b/>
          <w:bCs/>
          <w:sz w:val="20"/>
          <w:szCs w:val="20"/>
        </w:rPr>
        <w:t xml:space="preserve"> spécifiques </w:t>
      </w:r>
      <w:r w:rsidRPr="005A327A">
        <w:rPr>
          <w:rFonts w:cstheme="minorHAnsi"/>
          <w:b/>
          <w:bCs/>
          <w:sz w:val="20"/>
          <w:szCs w:val="20"/>
        </w:rPr>
        <w:t xml:space="preserve">non prévus dans le BPU, </w:t>
      </w:r>
      <w:r w:rsidR="00C42FCC" w:rsidRPr="005A327A">
        <w:rPr>
          <w:rFonts w:cstheme="minorHAnsi"/>
          <w:b/>
          <w:bCs/>
          <w:sz w:val="20"/>
          <w:szCs w:val="20"/>
        </w:rPr>
        <w:t>émis dans le</w:t>
      </w:r>
      <w:r w:rsidRPr="005A327A">
        <w:rPr>
          <w:rFonts w:cstheme="minorHAnsi"/>
          <w:b/>
          <w:bCs/>
          <w:sz w:val="20"/>
          <w:szCs w:val="20"/>
        </w:rPr>
        <w:t xml:space="preserve"> cadre d’une commande</w:t>
      </w:r>
      <w:r w:rsidR="00C42FCC" w:rsidRPr="005A327A">
        <w:rPr>
          <w:rFonts w:cstheme="minorHAnsi"/>
          <w:b/>
          <w:bCs/>
          <w:sz w:val="20"/>
          <w:szCs w:val="20"/>
        </w:rPr>
        <w:t xml:space="preserve"> en lien avec le marché</w:t>
      </w:r>
      <w:r w:rsidR="00D70700" w:rsidRPr="005A327A">
        <w:rPr>
          <w:rFonts w:cstheme="minorHAnsi"/>
          <w:b/>
          <w:bCs/>
          <w:sz w:val="20"/>
          <w:szCs w:val="20"/>
        </w:rPr>
        <w:t xml:space="preserve">, </w:t>
      </w:r>
      <w:r w:rsidR="00431822" w:rsidRPr="005A327A">
        <w:rPr>
          <w:rFonts w:cstheme="minorHAnsi"/>
          <w:b/>
          <w:bCs/>
          <w:sz w:val="20"/>
          <w:szCs w:val="20"/>
        </w:rPr>
        <w:t xml:space="preserve">pourront </w:t>
      </w:r>
      <w:r w:rsidR="00C42FCC" w:rsidRPr="005A327A">
        <w:rPr>
          <w:rFonts w:cstheme="minorHAnsi"/>
          <w:b/>
          <w:bCs/>
          <w:sz w:val="20"/>
          <w:szCs w:val="20"/>
        </w:rPr>
        <w:t>faire l’objet de</w:t>
      </w:r>
      <w:r w:rsidR="00804BF8" w:rsidRPr="005A327A">
        <w:rPr>
          <w:rFonts w:cstheme="minorHAnsi"/>
          <w:b/>
          <w:bCs/>
          <w:sz w:val="20"/>
          <w:szCs w:val="20"/>
        </w:rPr>
        <w:t xml:space="preserve"> prix sur devis </w:t>
      </w:r>
      <w:r w:rsidR="00C42FCC" w:rsidRPr="005A327A">
        <w:rPr>
          <w:rFonts w:cstheme="minorHAnsi"/>
          <w:b/>
          <w:bCs/>
          <w:sz w:val="20"/>
          <w:szCs w:val="20"/>
        </w:rPr>
        <w:t>plafonnés à</w:t>
      </w:r>
      <w:r w:rsidR="00431822" w:rsidRPr="005A327A">
        <w:rPr>
          <w:rFonts w:cstheme="minorHAnsi"/>
          <w:b/>
          <w:bCs/>
          <w:sz w:val="20"/>
          <w:szCs w:val="20"/>
        </w:rPr>
        <w:t xml:space="preserve"> 20% du montant total de la commande.</w:t>
      </w:r>
      <w:r w:rsidR="00431822" w:rsidRPr="001F42E3">
        <w:rPr>
          <w:rFonts w:eastAsia="Arial Narrow" w:cstheme="minorHAnsi"/>
          <w:b/>
          <w:bCs/>
          <w:sz w:val="28"/>
          <w:szCs w:val="28"/>
        </w:rPr>
        <w:t xml:space="preserve"> </w:t>
      </w:r>
    </w:p>
    <w:p w14:paraId="69C33205" w14:textId="21BE174C" w:rsidR="001D44F9" w:rsidRPr="00FE4B34" w:rsidRDefault="001D44F9" w:rsidP="00695710">
      <w:pPr>
        <w:pStyle w:val="Titre2"/>
      </w:pPr>
      <w:r>
        <w:t xml:space="preserve">Contenu des prix </w:t>
      </w:r>
    </w:p>
    <w:p w14:paraId="3ADF3D2E" w14:textId="07F37F73" w:rsidR="001D44F9" w:rsidRPr="00E71F49" w:rsidRDefault="001C495D" w:rsidP="001D44F9">
      <w:pPr>
        <w:spacing w:after="120"/>
        <w:jc w:val="both"/>
        <w:rPr>
          <w:sz w:val="20"/>
          <w:szCs w:val="20"/>
        </w:rPr>
      </w:pPr>
      <w:r>
        <w:rPr>
          <w:sz w:val="20"/>
          <w:szCs w:val="20"/>
        </w:rPr>
        <w:t xml:space="preserve">Par </w:t>
      </w:r>
      <w:r w:rsidRPr="004D4E11">
        <w:rPr>
          <w:sz w:val="20"/>
          <w:szCs w:val="20"/>
        </w:rPr>
        <w:t>dérogation</w:t>
      </w:r>
      <w:r w:rsidR="001D44F9" w:rsidRPr="004D4E11">
        <w:rPr>
          <w:sz w:val="20"/>
          <w:szCs w:val="20"/>
        </w:rPr>
        <w:t xml:space="preserve"> à l’article 10.1.3 du CCAG applicable au présent marché, les prix sont réputés complets. Ils comprennent notamment toutes les charges fiscales ou </w:t>
      </w:r>
      <w:r w:rsidR="001D44F9" w:rsidRPr="392B7E6E">
        <w:rPr>
          <w:sz w:val="20"/>
          <w:szCs w:val="20"/>
        </w:rPr>
        <w:t xml:space="preserve">autres frappant obligatoirement les prestations </w:t>
      </w:r>
      <w:r w:rsidR="001D44F9" w:rsidRPr="392B7E6E">
        <w:rPr>
          <w:rFonts w:ascii="Calibri" w:eastAsia="Calibri" w:hAnsi="Calibri" w:cs="Calibri"/>
          <w:sz w:val="20"/>
          <w:szCs w:val="20"/>
        </w:rPr>
        <w:t>- à l’exception de la TVA</w:t>
      </w:r>
      <w:r w:rsidR="001D44F9" w:rsidRPr="392B7E6E">
        <w:rPr>
          <w:sz w:val="20"/>
          <w:szCs w:val="20"/>
        </w:rPr>
        <w:t>, ainsi que le cas échéant, tous les frais nécessaires à la réalisation des prestations, notamment tous les frais de déplacement et de séjour, de restauration, les frais de production de documents écrits d’étude et des documents de présentation. Dans cette perspective, ils comprennent globalement toutes les charges fiscales, parafiscales, éco taxe éventuelles ou autres frappant obligatoirement les prestations</w:t>
      </w:r>
      <w:r w:rsidR="00F95C94">
        <w:rPr>
          <w:sz w:val="20"/>
          <w:szCs w:val="20"/>
        </w:rPr>
        <w:t>,</w:t>
      </w:r>
      <w:r w:rsidR="001D44F9" w:rsidRPr="392B7E6E">
        <w:rPr>
          <w:sz w:val="20"/>
          <w:szCs w:val="20"/>
        </w:rPr>
        <w:t xml:space="preserve"> ainsi que toute sujétion d’exécution. Ils comprennent notamment les frais suivants :</w:t>
      </w:r>
    </w:p>
    <w:p w14:paraId="213AD438" w14:textId="2246BAF2" w:rsidR="001D44F9" w:rsidRPr="00E71F49" w:rsidRDefault="001D44F9" w:rsidP="005B0A85">
      <w:pPr>
        <w:numPr>
          <w:ilvl w:val="0"/>
          <w:numId w:val="11"/>
        </w:numPr>
        <w:spacing w:after="0"/>
        <w:ind w:left="714" w:hanging="357"/>
        <w:jc w:val="both"/>
        <w:rPr>
          <w:sz w:val="20"/>
          <w:szCs w:val="20"/>
        </w:rPr>
      </w:pPr>
      <w:r w:rsidRPr="392B7E6E">
        <w:rPr>
          <w:sz w:val="20"/>
          <w:szCs w:val="20"/>
        </w:rPr>
        <w:t xml:space="preserve">Les coûts de gestion administrative, financière et technique du marché, dont </w:t>
      </w:r>
      <w:r w:rsidR="00F95C94">
        <w:rPr>
          <w:sz w:val="20"/>
          <w:szCs w:val="20"/>
        </w:rPr>
        <w:t xml:space="preserve">les </w:t>
      </w:r>
      <w:r w:rsidRPr="392B7E6E">
        <w:rPr>
          <w:sz w:val="20"/>
          <w:szCs w:val="20"/>
        </w:rPr>
        <w:t xml:space="preserve">frais de secrétariat, de coordination et de planifications internes, de certifications éventuelles, ainsi que </w:t>
      </w:r>
      <w:r w:rsidR="00F95C94">
        <w:rPr>
          <w:sz w:val="20"/>
          <w:szCs w:val="20"/>
        </w:rPr>
        <w:t xml:space="preserve">les </w:t>
      </w:r>
      <w:r w:rsidRPr="392B7E6E">
        <w:rPr>
          <w:sz w:val="20"/>
          <w:szCs w:val="20"/>
        </w:rPr>
        <w:t>frais d’assurances nécessaires,</w:t>
      </w:r>
    </w:p>
    <w:p w14:paraId="68EC3F42" w14:textId="77777777" w:rsidR="001D44F9" w:rsidRPr="00E71F49" w:rsidRDefault="001D44F9" w:rsidP="005B0A85">
      <w:pPr>
        <w:numPr>
          <w:ilvl w:val="0"/>
          <w:numId w:val="11"/>
        </w:numPr>
        <w:spacing w:after="0"/>
        <w:ind w:left="714" w:hanging="357"/>
        <w:jc w:val="both"/>
        <w:rPr>
          <w:sz w:val="20"/>
          <w:szCs w:val="20"/>
        </w:rPr>
      </w:pPr>
      <w:r w:rsidRPr="392B7E6E">
        <w:rPr>
          <w:sz w:val="20"/>
          <w:szCs w:val="20"/>
        </w:rPr>
        <w:t>Les frais de déplacement nécessaires à l’exercice de la mission, (transport, hébergement et/ou restauration),</w:t>
      </w:r>
    </w:p>
    <w:p w14:paraId="4A43BBCA" w14:textId="5045A940" w:rsidR="001D44F9" w:rsidRPr="004D4E11" w:rsidRDefault="00F95C94" w:rsidP="005B0A85">
      <w:pPr>
        <w:numPr>
          <w:ilvl w:val="0"/>
          <w:numId w:val="11"/>
        </w:numPr>
        <w:spacing w:after="0"/>
        <w:ind w:left="714" w:hanging="357"/>
        <w:jc w:val="both"/>
        <w:rPr>
          <w:rFonts w:cstheme="minorHAnsi"/>
          <w:sz w:val="20"/>
          <w:szCs w:val="20"/>
        </w:rPr>
      </w:pPr>
      <w:r>
        <w:rPr>
          <w:rFonts w:cstheme="minorHAnsi"/>
          <w:sz w:val="20"/>
          <w:szCs w:val="20"/>
        </w:rPr>
        <w:t>L’</w:t>
      </w:r>
      <w:r w:rsidR="001D44F9" w:rsidRPr="00E71F49">
        <w:rPr>
          <w:rFonts w:cstheme="minorHAnsi"/>
          <w:sz w:val="20"/>
          <w:szCs w:val="20"/>
        </w:rPr>
        <w:t xml:space="preserve">établissement et </w:t>
      </w:r>
      <w:r>
        <w:rPr>
          <w:rFonts w:cstheme="minorHAnsi"/>
          <w:sz w:val="20"/>
          <w:szCs w:val="20"/>
        </w:rPr>
        <w:t xml:space="preserve">la </w:t>
      </w:r>
      <w:r w:rsidR="001D44F9" w:rsidRPr="00E71F49">
        <w:rPr>
          <w:rFonts w:cstheme="minorHAnsi"/>
          <w:sz w:val="20"/>
          <w:szCs w:val="20"/>
        </w:rPr>
        <w:t>remise des rapports, bilans, documents, etc. et cession éventuelle des droits de propriété de ces documents au pouvoir adjudicateur,</w:t>
      </w:r>
    </w:p>
    <w:p w14:paraId="2388150B" w14:textId="029425FB" w:rsidR="001D44F9" w:rsidRPr="00E71F49" w:rsidRDefault="002247DE" w:rsidP="005B0A85">
      <w:pPr>
        <w:numPr>
          <w:ilvl w:val="0"/>
          <w:numId w:val="11"/>
        </w:numPr>
        <w:spacing w:after="0"/>
        <w:ind w:left="714" w:hanging="357"/>
        <w:jc w:val="both"/>
        <w:rPr>
          <w:rFonts w:cstheme="minorHAnsi"/>
          <w:sz w:val="20"/>
          <w:szCs w:val="20"/>
        </w:rPr>
      </w:pPr>
      <w:r w:rsidRPr="004D4E11">
        <w:rPr>
          <w:rFonts w:cstheme="minorHAnsi"/>
          <w:sz w:val="20"/>
          <w:szCs w:val="20"/>
        </w:rPr>
        <w:t xml:space="preserve">La </w:t>
      </w:r>
      <w:r w:rsidR="001D44F9" w:rsidRPr="004D4E11">
        <w:rPr>
          <w:rFonts w:cstheme="minorHAnsi"/>
          <w:sz w:val="20"/>
          <w:szCs w:val="20"/>
        </w:rPr>
        <w:t>participation à l’ensemble des réunions telles que fixées par le présent AE/CC</w:t>
      </w:r>
      <w:r w:rsidRPr="004D4E11">
        <w:rPr>
          <w:rFonts w:cstheme="minorHAnsi"/>
          <w:sz w:val="20"/>
          <w:szCs w:val="20"/>
        </w:rPr>
        <w:t>A</w:t>
      </w:r>
      <w:r w:rsidR="001D44F9" w:rsidRPr="004D4E11">
        <w:rPr>
          <w:rFonts w:cstheme="minorHAnsi"/>
          <w:sz w:val="20"/>
          <w:szCs w:val="20"/>
        </w:rPr>
        <w:t xml:space="preserve">P, éventuellement </w:t>
      </w:r>
      <w:r w:rsidR="001D44F9" w:rsidRPr="00E71F49">
        <w:rPr>
          <w:rFonts w:cstheme="minorHAnsi"/>
          <w:sz w:val="20"/>
          <w:szCs w:val="20"/>
        </w:rPr>
        <w:t>complété des réunions supplémentaires proposées par le titulaire dans son offre,</w:t>
      </w:r>
    </w:p>
    <w:p w14:paraId="369C069C" w14:textId="1FEFFE41" w:rsidR="001D44F9" w:rsidRPr="00E71F49" w:rsidRDefault="002247DE" w:rsidP="005B0A85">
      <w:pPr>
        <w:numPr>
          <w:ilvl w:val="0"/>
          <w:numId w:val="11"/>
        </w:numPr>
        <w:spacing w:after="0"/>
        <w:ind w:left="714" w:hanging="357"/>
        <w:jc w:val="both"/>
        <w:rPr>
          <w:rFonts w:cstheme="minorHAnsi"/>
          <w:sz w:val="20"/>
          <w:szCs w:val="20"/>
        </w:rPr>
      </w:pPr>
      <w:r>
        <w:rPr>
          <w:rFonts w:cstheme="minorHAnsi"/>
          <w:sz w:val="20"/>
          <w:szCs w:val="20"/>
        </w:rPr>
        <w:t xml:space="preserve">Les </w:t>
      </w:r>
      <w:r w:rsidR="001D44F9" w:rsidRPr="00E71F49">
        <w:rPr>
          <w:rFonts w:cstheme="minorHAnsi"/>
          <w:sz w:val="20"/>
          <w:szCs w:val="20"/>
        </w:rPr>
        <w:t>dépenses liées aux dispositions de la législation en vigueur,</w:t>
      </w:r>
    </w:p>
    <w:p w14:paraId="1AB670AE" w14:textId="3C56C25B" w:rsidR="001D44F9" w:rsidRPr="00E71F49" w:rsidRDefault="002247DE" w:rsidP="005B0A85">
      <w:pPr>
        <w:numPr>
          <w:ilvl w:val="0"/>
          <w:numId w:val="11"/>
        </w:numPr>
        <w:spacing w:after="0"/>
        <w:ind w:left="714" w:hanging="357"/>
        <w:jc w:val="both"/>
        <w:rPr>
          <w:rFonts w:cstheme="minorHAnsi"/>
          <w:sz w:val="20"/>
          <w:szCs w:val="20"/>
        </w:rPr>
      </w:pPr>
      <w:r>
        <w:rPr>
          <w:rFonts w:cstheme="minorHAnsi"/>
          <w:sz w:val="20"/>
          <w:szCs w:val="20"/>
        </w:rPr>
        <w:t>L’</w:t>
      </w:r>
      <w:r w:rsidR="001D44F9" w:rsidRPr="00E71F49">
        <w:rPr>
          <w:rFonts w:cstheme="minorHAnsi"/>
          <w:sz w:val="20"/>
          <w:szCs w:val="20"/>
        </w:rPr>
        <w:t>exécution des prestations conformément au marché, ainsi que toute sujétion permettant de mener à bien la mission et les prestations objet du marché.</w:t>
      </w:r>
    </w:p>
    <w:p w14:paraId="6C016885" w14:textId="74385362" w:rsidR="00630C20" w:rsidRPr="001B4533" w:rsidRDefault="001D44F9" w:rsidP="001B4533">
      <w:pPr>
        <w:spacing w:before="240" w:after="120"/>
        <w:jc w:val="both"/>
        <w:rPr>
          <w:rFonts w:cstheme="minorHAnsi"/>
          <w:sz w:val="20"/>
          <w:szCs w:val="20"/>
        </w:rPr>
      </w:pPr>
      <w:r w:rsidRPr="00E71F49">
        <w:rPr>
          <w:rFonts w:cstheme="minorHAnsi"/>
          <w:sz w:val="20"/>
          <w:szCs w:val="20"/>
        </w:rPr>
        <w:t>Aucune plus-value ou indemnité particulière pour méconnaissance d’inconvénients, sujétions ou difficultés de quelque nature que ce soit ne pourront être réclamées.</w:t>
      </w:r>
      <w:bookmarkStart w:id="38" w:name="_Toc359330057"/>
      <w:bookmarkStart w:id="39" w:name="_Toc488050890"/>
      <w:bookmarkStart w:id="40" w:name="_Toc180155023"/>
    </w:p>
    <w:p w14:paraId="54C57B9E" w14:textId="7E122D74" w:rsidR="004F2010" w:rsidRPr="00FE4B34" w:rsidRDefault="00630C20" w:rsidP="00695710">
      <w:pPr>
        <w:pStyle w:val="Titre2"/>
      </w:pPr>
      <w:r>
        <w:lastRenderedPageBreak/>
        <w:t>Révision</w:t>
      </w:r>
      <w:r w:rsidR="004F2010" w:rsidRPr="00FE4B34">
        <w:t xml:space="preserve"> des prix</w:t>
      </w:r>
      <w:bookmarkEnd w:id="38"/>
      <w:bookmarkEnd w:id="39"/>
      <w:bookmarkEnd w:id="40"/>
    </w:p>
    <w:p w14:paraId="47C1B4A7" w14:textId="24122049" w:rsidR="004F2010" w:rsidRPr="006C2C5D" w:rsidRDefault="6A4E32D8" w:rsidP="392B7E6E">
      <w:pPr>
        <w:pStyle w:val="ParagrapheIndent2"/>
        <w:spacing w:line="232" w:lineRule="exact"/>
        <w:ind w:left="20" w:right="20"/>
        <w:jc w:val="both"/>
        <w:rPr>
          <w:rFonts w:asciiTheme="minorHAnsi" w:hAnsiTheme="minorHAnsi" w:cstheme="minorBidi"/>
          <w:sz w:val="20"/>
          <w:szCs w:val="20"/>
          <w:vertAlign w:val="subscript"/>
          <w:lang w:val="fr-FR"/>
        </w:rPr>
      </w:pPr>
      <w:r w:rsidRPr="392B7E6E">
        <w:rPr>
          <w:rFonts w:asciiTheme="minorHAnsi" w:hAnsiTheme="minorHAnsi" w:cstheme="minorBidi"/>
          <w:color w:val="000000" w:themeColor="text1"/>
          <w:sz w:val="20"/>
          <w:szCs w:val="20"/>
          <w:lang w:val="fr-FR"/>
        </w:rPr>
        <w:t xml:space="preserve">Les prix du </w:t>
      </w:r>
      <w:r w:rsidRPr="009E0660">
        <w:rPr>
          <w:rFonts w:asciiTheme="minorHAnsi" w:hAnsiTheme="minorHAnsi" w:cstheme="minorBidi"/>
          <w:sz w:val="20"/>
          <w:szCs w:val="20"/>
          <w:lang w:val="fr-FR"/>
        </w:rPr>
        <w:t>marché</w:t>
      </w:r>
      <w:r w:rsidRPr="392B7E6E">
        <w:rPr>
          <w:rFonts w:asciiTheme="minorHAnsi" w:hAnsiTheme="minorHAnsi" w:cstheme="minorBidi"/>
          <w:color w:val="000000" w:themeColor="text1"/>
          <w:sz w:val="20"/>
          <w:szCs w:val="20"/>
          <w:lang w:val="fr-FR"/>
        </w:rPr>
        <w:t xml:space="preserve"> sont réputés établis sur la base des conditions économiques du mois qui précède celui de la date </w:t>
      </w:r>
      <w:r w:rsidRPr="006C2C5D">
        <w:rPr>
          <w:rFonts w:asciiTheme="minorHAnsi" w:hAnsiTheme="minorHAnsi" w:cstheme="minorBidi"/>
          <w:sz w:val="20"/>
          <w:szCs w:val="20"/>
          <w:lang w:val="fr-FR"/>
        </w:rPr>
        <w:t>limite de réception des offres ; ce mois est appelé " mois zéro "</w:t>
      </w:r>
      <w:r w:rsidR="02400D81" w:rsidRPr="006C2C5D">
        <w:rPr>
          <w:rFonts w:asciiTheme="minorHAnsi" w:hAnsiTheme="minorHAnsi" w:cstheme="minorBidi"/>
          <w:sz w:val="20"/>
          <w:szCs w:val="20"/>
          <w:lang w:val="fr-FR"/>
        </w:rPr>
        <w:t xml:space="preserve"> (M</w:t>
      </w:r>
      <w:r w:rsidR="02400D81" w:rsidRPr="006C2C5D">
        <w:rPr>
          <w:rFonts w:asciiTheme="minorHAnsi" w:hAnsiTheme="minorHAnsi" w:cstheme="minorBidi"/>
          <w:sz w:val="20"/>
          <w:szCs w:val="20"/>
          <w:vertAlign w:val="subscript"/>
          <w:lang w:val="fr-FR"/>
        </w:rPr>
        <w:t>0</w:t>
      </w:r>
      <w:r w:rsidR="02400D81" w:rsidRPr="006C2C5D">
        <w:rPr>
          <w:rFonts w:asciiTheme="minorHAnsi" w:hAnsiTheme="minorHAnsi" w:cstheme="minorBidi"/>
          <w:sz w:val="20"/>
          <w:szCs w:val="20"/>
          <w:lang w:val="fr-FR"/>
        </w:rPr>
        <w:t>)</w:t>
      </w:r>
      <w:r w:rsidRPr="006C2C5D">
        <w:rPr>
          <w:rFonts w:asciiTheme="minorHAnsi" w:hAnsiTheme="minorHAnsi" w:cstheme="minorBidi"/>
          <w:sz w:val="20"/>
          <w:szCs w:val="20"/>
          <w:lang w:val="fr-FR"/>
        </w:rPr>
        <w:t>.</w:t>
      </w:r>
    </w:p>
    <w:p w14:paraId="39E99A3F" w14:textId="734DF06A" w:rsidR="004F2010" w:rsidRPr="006C2C5D" w:rsidRDefault="004F2010" w:rsidP="004F2010">
      <w:pPr>
        <w:spacing w:after="120"/>
        <w:jc w:val="both"/>
        <w:rPr>
          <w:rFonts w:cstheme="minorHAnsi"/>
          <w:bCs/>
          <w:sz w:val="20"/>
          <w:szCs w:val="20"/>
        </w:rPr>
      </w:pPr>
      <w:r w:rsidRPr="006C2C5D">
        <w:rPr>
          <w:rFonts w:cstheme="minorHAnsi"/>
          <w:bCs/>
          <w:sz w:val="20"/>
          <w:szCs w:val="20"/>
        </w:rPr>
        <w:t xml:space="preserve">Les prix sont fermes </w:t>
      </w:r>
      <w:r w:rsidR="006040C7" w:rsidRPr="006C2C5D">
        <w:rPr>
          <w:rFonts w:cstheme="minorHAnsi"/>
          <w:bCs/>
          <w:sz w:val="20"/>
          <w:szCs w:val="20"/>
        </w:rPr>
        <w:t>sur la</w:t>
      </w:r>
      <w:r w:rsidR="006040C7" w:rsidRPr="006C2C5D">
        <w:rPr>
          <w:rFonts w:eastAsia="Trebuchet MS" w:cstheme="minorHAnsi"/>
          <w:bCs/>
          <w:sz w:val="20"/>
        </w:rPr>
        <w:t xml:space="preserve"> première année</w:t>
      </w:r>
      <w:r w:rsidR="006040C7" w:rsidRPr="006C2C5D">
        <w:rPr>
          <w:rFonts w:cstheme="minorHAnsi"/>
          <w:bCs/>
          <w:sz w:val="20"/>
          <w:szCs w:val="20"/>
        </w:rPr>
        <w:t xml:space="preserve"> </w:t>
      </w:r>
      <w:r w:rsidRPr="006C2C5D">
        <w:rPr>
          <w:rFonts w:eastAsia="Trebuchet MS" w:cstheme="minorHAnsi"/>
          <w:bCs/>
          <w:sz w:val="20"/>
        </w:rPr>
        <w:t>du présent marché</w:t>
      </w:r>
      <w:r w:rsidR="004D4E11" w:rsidRPr="006C2C5D">
        <w:rPr>
          <w:rFonts w:cstheme="minorHAnsi"/>
          <w:bCs/>
          <w:sz w:val="20"/>
          <w:szCs w:val="20"/>
        </w:rPr>
        <w:t>.</w:t>
      </w:r>
    </w:p>
    <w:p w14:paraId="465C236D" w14:textId="77777777" w:rsidR="007D0ADC" w:rsidRPr="006C2C5D" w:rsidRDefault="6A4E32D8" w:rsidP="392B7E6E">
      <w:pPr>
        <w:pStyle w:val="ParagrapheIndent2"/>
        <w:spacing w:line="232" w:lineRule="exact"/>
        <w:ind w:left="20" w:right="20"/>
        <w:jc w:val="both"/>
        <w:rPr>
          <w:rFonts w:asciiTheme="minorHAnsi" w:hAnsiTheme="minorHAnsi" w:cstheme="minorBidi"/>
          <w:sz w:val="20"/>
          <w:szCs w:val="20"/>
          <w:lang w:val="fr-FR"/>
        </w:rPr>
      </w:pPr>
      <w:r w:rsidRPr="006C2C5D">
        <w:rPr>
          <w:rFonts w:asciiTheme="minorHAnsi" w:hAnsiTheme="minorHAnsi" w:cstheme="minorBidi"/>
          <w:sz w:val="20"/>
          <w:szCs w:val="20"/>
          <w:lang w:val="fr-FR"/>
        </w:rPr>
        <w:t xml:space="preserve">A l’issue de </w:t>
      </w:r>
      <w:r w:rsidR="006040C7" w:rsidRPr="006C2C5D">
        <w:rPr>
          <w:rFonts w:asciiTheme="minorHAnsi" w:hAnsiTheme="minorHAnsi" w:cstheme="minorBidi"/>
          <w:sz w:val="20"/>
          <w:szCs w:val="20"/>
          <w:lang w:val="fr-FR"/>
        </w:rPr>
        <w:t xml:space="preserve">cette </w:t>
      </w:r>
      <w:r w:rsidRPr="006C2C5D">
        <w:rPr>
          <w:rFonts w:asciiTheme="minorHAnsi" w:hAnsiTheme="minorHAnsi" w:cstheme="minorBidi"/>
          <w:sz w:val="20"/>
          <w:szCs w:val="20"/>
          <w:lang w:val="fr-FR"/>
        </w:rPr>
        <w:t xml:space="preserve">période, le titulaire peut faire une demande de révision de prix, qui doit parvenir au pouvoir adjudicateur au moins deux mois avant la date anniversaire du présent marché à l’adresse </w:t>
      </w:r>
      <w:proofErr w:type="gramStart"/>
      <w:r w:rsidRPr="006C2C5D">
        <w:rPr>
          <w:rFonts w:asciiTheme="minorHAnsi" w:hAnsiTheme="minorHAnsi" w:cstheme="minorBidi"/>
          <w:sz w:val="20"/>
          <w:szCs w:val="20"/>
          <w:lang w:val="fr-FR"/>
        </w:rPr>
        <w:t>mail</w:t>
      </w:r>
      <w:proofErr w:type="gramEnd"/>
      <w:r w:rsidRPr="006C2C5D">
        <w:rPr>
          <w:rFonts w:asciiTheme="minorHAnsi" w:hAnsiTheme="minorHAnsi" w:cstheme="minorBidi"/>
          <w:sz w:val="20"/>
          <w:szCs w:val="20"/>
          <w:lang w:val="fr-FR"/>
        </w:rPr>
        <w:t xml:space="preserve"> </w:t>
      </w:r>
      <w:hyperlink r:id="rId14">
        <w:r w:rsidRPr="006C2C5D">
          <w:rPr>
            <w:rStyle w:val="Lienhypertexte"/>
            <w:rFonts w:asciiTheme="minorHAnsi" w:hAnsiTheme="minorHAnsi" w:cstheme="minorBidi"/>
            <w:color w:val="auto"/>
            <w:sz w:val="20"/>
            <w:szCs w:val="20"/>
            <w:lang w:val="fr-FR"/>
          </w:rPr>
          <w:t>gie-commandes@cci-paris-idf.fr</w:t>
        </w:r>
      </w:hyperlink>
      <w:r w:rsidRPr="006C2C5D">
        <w:rPr>
          <w:rFonts w:asciiTheme="minorHAnsi" w:hAnsiTheme="minorHAnsi" w:cstheme="minorBidi"/>
          <w:sz w:val="20"/>
          <w:szCs w:val="20"/>
          <w:lang w:val="fr-FR"/>
        </w:rPr>
        <w:t xml:space="preserve"> . En cas de non-respect de ce délai, aucune révision ne sera acceptée et </w:t>
      </w:r>
      <w:r w:rsidRPr="006C2C5D">
        <w:rPr>
          <w:rFonts w:asciiTheme="minorHAnsi" w:hAnsiTheme="minorHAnsi" w:cstheme="minorBidi"/>
          <w:b/>
          <w:bCs/>
          <w:sz w:val="20"/>
          <w:szCs w:val="20"/>
          <w:lang w:val="fr-FR"/>
        </w:rPr>
        <w:t xml:space="preserve">les prix en cours seront reconduits d’office </w:t>
      </w:r>
      <w:r w:rsidR="005D322D" w:rsidRPr="006C2C5D">
        <w:rPr>
          <w:rFonts w:asciiTheme="minorHAnsi" w:hAnsiTheme="minorHAnsi" w:cstheme="minorBidi"/>
          <w:b/>
          <w:bCs/>
          <w:sz w:val="20"/>
          <w:szCs w:val="20"/>
          <w:lang w:val="fr-FR"/>
        </w:rPr>
        <w:t xml:space="preserve">pour </w:t>
      </w:r>
      <w:r w:rsidR="00742C71" w:rsidRPr="006C2C5D">
        <w:rPr>
          <w:rFonts w:asciiTheme="minorHAnsi" w:hAnsiTheme="minorHAnsi" w:cstheme="minorBidi"/>
          <w:b/>
          <w:bCs/>
          <w:sz w:val="20"/>
          <w:szCs w:val="20"/>
          <w:lang w:val="fr-FR"/>
        </w:rPr>
        <w:t>la période suivante</w:t>
      </w:r>
      <w:r w:rsidRPr="006C2C5D">
        <w:rPr>
          <w:rFonts w:asciiTheme="minorHAnsi" w:hAnsiTheme="minorHAnsi" w:cstheme="minorBidi"/>
          <w:sz w:val="20"/>
          <w:szCs w:val="20"/>
          <w:lang w:val="fr-FR"/>
        </w:rPr>
        <w:t>. La demande de révision devra être accompagnée des pièces justificatives ayant servi au calcul des prix révisés ou attestant de l’augmentation des coûts.</w:t>
      </w:r>
    </w:p>
    <w:p w14:paraId="169E7A24" w14:textId="09857334" w:rsidR="004F2010" w:rsidRPr="006C2C5D" w:rsidRDefault="6A4E32D8" w:rsidP="392B7E6E">
      <w:pPr>
        <w:pStyle w:val="ParagrapheIndent2"/>
        <w:spacing w:line="232" w:lineRule="exact"/>
        <w:ind w:left="20" w:right="20"/>
        <w:jc w:val="both"/>
        <w:rPr>
          <w:rFonts w:asciiTheme="minorHAnsi" w:hAnsiTheme="minorHAnsi" w:cstheme="minorBidi"/>
          <w:sz w:val="20"/>
          <w:szCs w:val="20"/>
          <w:lang w:val="fr-FR"/>
        </w:rPr>
      </w:pPr>
      <w:r w:rsidRPr="006C2C5D">
        <w:rPr>
          <w:rFonts w:asciiTheme="minorHAnsi" w:hAnsiTheme="minorHAnsi" w:cstheme="minorBidi"/>
          <w:sz w:val="20"/>
          <w:szCs w:val="20"/>
          <w:lang w:val="fr-FR"/>
        </w:rPr>
        <w:t xml:space="preserve">Les prix sont révisés annuellement à </w:t>
      </w:r>
      <w:r w:rsidR="007D0ADC" w:rsidRPr="006C2C5D">
        <w:rPr>
          <w:rFonts w:asciiTheme="minorHAnsi" w:hAnsiTheme="minorHAnsi" w:cstheme="minorBidi"/>
          <w:sz w:val="20"/>
          <w:szCs w:val="20"/>
          <w:lang w:val="fr-FR"/>
        </w:rPr>
        <w:t>partir</w:t>
      </w:r>
      <w:r w:rsidRPr="006C2C5D">
        <w:rPr>
          <w:rFonts w:asciiTheme="minorHAnsi" w:hAnsiTheme="minorHAnsi" w:cstheme="minorBidi"/>
          <w:sz w:val="20"/>
          <w:szCs w:val="20"/>
          <w:lang w:val="fr-FR"/>
        </w:rPr>
        <w:t xml:space="preserve"> </w:t>
      </w:r>
      <w:r w:rsidR="007D0ADC" w:rsidRPr="006C2C5D">
        <w:rPr>
          <w:rFonts w:asciiTheme="minorHAnsi" w:hAnsiTheme="minorHAnsi" w:cstheme="minorBidi"/>
          <w:sz w:val="20"/>
          <w:szCs w:val="20"/>
          <w:lang w:val="fr-FR"/>
        </w:rPr>
        <w:t xml:space="preserve">du </w:t>
      </w:r>
      <w:r w:rsidR="007D0ADC" w:rsidRPr="006C2C5D">
        <w:rPr>
          <w:rFonts w:asciiTheme="minorHAnsi" w:hAnsiTheme="minorHAnsi" w:cstheme="minorBidi"/>
          <w:b/>
          <w:bCs/>
          <w:sz w:val="20"/>
          <w:szCs w:val="20"/>
          <w:lang w:val="fr-FR"/>
        </w:rPr>
        <w:t>31/10/2026</w:t>
      </w:r>
      <w:r w:rsidR="007D0ADC" w:rsidRPr="006C2C5D">
        <w:rPr>
          <w:rFonts w:asciiTheme="minorHAnsi" w:hAnsiTheme="minorHAnsi" w:cstheme="minorBidi"/>
          <w:sz w:val="20"/>
          <w:szCs w:val="20"/>
          <w:lang w:val="fr-FR"/>
        </w:rPr>
        <w:t xml:space="preserve">, </w:t>
      </w:r>
      <w:r w:rsidRPr="006C2C5D">
        <w:rPr>
          <w:rFonts w:asciiTheme="minorHAnsi" w:hAnsiTheme="minorHAnsi" w:cstheme="minorBidi"/>
          <w:sz w:val="20"/>
          <w:szCs w:val="20"/>
          <w:lang w:val="fr-FR"/>
        </w:rPr>
        <w:t>par application du coefficient issu de la formule suivante :</w:t>
      </w:r>
    </w:p>
    <w:p w14:paraId="58C07A4A" w14:textId="17ECA947" w:rsidR="004F2010" w:rsidRPr="006C2C5D" w:rsidRDefault="004F2010" w:rsidP="004F2010">
      <w:pPr>
        <w:pStyle w:val="ParagrapheIndent2"/>
        <w:spacing w:line="232" w:lineRule="exact"/>
        <w:ind w:left="20" w:right="20"/>
        <w:jc w:val="center"/>
        <w:rPr>
          <w:rFonts w:asciiTheme="minorHAnsi" w:hAnsiTheme="minorHAnsi" w:cstheme="minorHAnsi"/>
          <w:sz w:val="20"/>
          <w:lang w:val="fr-FR"/>
        </w:rPr>
      </w:pPr>
      <w:r w:rsidRPr="006C2C5D">
        <w:rPr>
          <w:rFonts w:asciiTheme="minorHAnsi" w:hAnsiTheme="minorHAnsi" w:cstheme="minorHAnsi"/>
          <w:bCs/>
          <w:sz w:val="20"/>
          <w:lang w:val="fr-FR"/>
        </w:rPr>
        <w:t>C</w:t>
      </w:r>
      <w:r w:rsidRPr="006C2C5D">
        <w:rPr>
          <w:rFonts w:asciiTheme="minorHAnsi" w:hAnsiTheme="minorHAnsi" w:cstheme="minorHAnsi"/>
          <w:bCs/>
          <w:sz w:val="20"/>
          <w:vertAlign w:val="subscript"/>
          <w:lang w:val="fr-FR"/>
        </w:rPr>
        <w:t>(n)</w:t>
      </w:r>
      <w:r w:rsidRPr="006C2C5D">
        <w:rPr>
          <w:rFonts w:asciiTheme="minorHAnsi" w:hAnsiTheme="minorHAnsi" w:cstheme="minorHAnsi"/>
          <w:bCs/>
          <w:sz w:val="20"/>
          <w:lang w:val="fr-FR"/>
        </w:rPr>
        <w:t xml:space="preserve"> = 12.5% + 87.5% (In </w:t>
      </w:r>
      <w:r w:rsidRPr="006C2C5D">
        <w:rPr>
          <w:rFonts w:asciiTheme="minorHAnsi" w:hAnsiTheme="minorHAnsi" w:cstheme="minorHAnsi"/>
          <w:bCs/>
          <w:sz w:val="20"/>
          <w:vertAlign w:val="subscript"/>
          <w:lang w:val="fr-FR"/>
        </w:rPr>
        <w:t>(n)</w:t>
      </w:r>
      <w:r w:rsidRPr="006C2C5D">
        <w:rPr>
          <w:rFonts w:asciiTheme="minorHAnsi" w:hAnsiTheme="minorHAnsi" w:cstheme="minorHAnsi"/>
          <w:bCs/>
          <w:sz w:val="20"/>
          <w:lang w:val="fr-FR"/>
        </w:rPr>
        <w:t xml:space="preserve"> / In </w:t>
      </w:r>
      <w:r w:rsidRPr="006C2C5D">
        <w:rPr>
          <w:rFonts w:asciiTheme="minorHAnsi" w:hAnsiTheme="minorHAnsi" w:cstheme="minorHAnsi"/>
          <w:bCs/>
          <w:sz w:val="20"/>
          <w:vertAlign w:val="subscript"/>
          <w:lang w:val="fr-FR"/>
        </w:rPr>
        <w:t>(0)</w:t>
      </w:r>
      <w:r w:rsidRPr="006C2C5D">
        <w:rPr>
          <w:rFonts w:asciiTheme="minorHAnsi" w:hAnsiTheme="minorHAnsi" w:cstheme="minorHAnsi"/>
          <w:bCs/>
          <w:sz w:val="20"/>
          <w:lang w:val="fr-FR"/>
        </w:rPr>
        <w:t>)</w:t>
      </w:r>
      <w:r w:rsidRPr="006C2C5D">
        <w:rPr>
          <w:rFonts w:asciiTheme="minorHAnsi" w:hAnsiTheme="minorHAnsi" w:cstheme="minorHAnsi"/>
          <w:sz w:val="20"/>
          <w:lang w:val="fr-FR"/>
        </w:rPr>
        <w:t xml:space="preserve"> </w:t>
      </w:r>
    </w:p>
    <w:p w14:paraId="6B204019" w14:textId="77777777" w:rsidR="004F2010" w:rsidRPr="006C2C5D" w:rsidRDefault="004F2010" w:rsidP="004F2010">
      <w:pPr>
        <w:pStyle w:val="ParagrapheIndent2"/>
        <w:spacing w:line="232" w:lineRule="exact"/>
        <w:ind w:left="20" w:right="20"/>
        <w:jc w:val="both"/>
        <w:rPr>
          <w:rFonts w:asciiTheme="minorHAnsi" w:hAnsiTheme="minorHAnsi" w:cstheme="minorHAnsi"/>
          <w:sz w:val="20"/>
          <w:lang w:val="fr-FR"/>
        </w:rPr>
      </w:pPr>
      <w:proofErr w:type="gramStart"/>
      <w:r w:rsidRPr="006C2C5D">
        <w:rPr>
          <w:rFonts w:asciiTheme="minorHAnsi" w:hAnsiTheme="minorHAnsi" w:cstheme="minorHAnsi"/>
          <w:sz w:val="20"/>
          <w:lang w:val="fr-FR"/>
        </w:rPr>
        <w:t>selon</w:t>
      </w:r>
      <w:proofErr w:type="gramEnd"/>
      <w:r w:rsidRPr="006C2C5D">
        <w:rPr>
          <w:rFonts w:asciiTheme="minorHAnsi" w:hAnsiTheme="minorHAnsi" w:cstheme="minorHAnsi"/>
          <w:sz w:val="20"/>
          <w:lang w:val="fr-FR"/>
        </w:rPr>
        <w:t xml:space="preserve"> les dispositions suivantes :</w:t>
      </w:r>
    </w:p>
    <w:p w14:paraId="4F47E968" w14:textId="77777777" w:rsidR="004F2010" w:rsidRPr="006C2C5D" w:rsidRDefault="004F2010" w:rsidP="005B0A85">
      <w:pPr>
        <w:pStyle w:val="ParagrapheIndent2"/>
        <w:numPr>
          <w:ilvl w:val="0"/>
          <w:numId w:val="23"/>
        </w:numPr>
        <w:spacing w:before="20" w:line="232" w:lineRule="exact"/>
        <w:ind w:left="709" w:right="20"/>
        <w:jc w:val="both"/>
        <w:rPr>
          <w:rFonts w:asciiTheme="minorHAnsi" w:hAnsiTheme="minorHAnsi" w:cstheme="minorHAnsi"/>
          <w:sz w:val="20"/>
          <w:lang w:val="fr-FR"/>
        </w:rPr>
      </w:pPr>
      <w:r w:rsidRPr="006C2C5D">
        <w:rPr>
          <w:rFonts w:asciiTheme="minorHAnsi" w:hAnsiTheme="minorHAnsi" w:cstheme="minorHAnsi"/>
          <w:sz w:val="20"/>
          <w:lang w:val="fr-FR"/>
        </w:rPr>
        <w:t>C</w:t>
      </w:r>
      <w:r w:rsidRPr="006C2C5D">
        <w:rPr>
          <w:rFonts w:asciiTheme="minorHAnsi" w:hAnsiTheme="minorHAnsi" w:cstheme="minorHAnsi"/>
          <w:sz w:val="20"/>
          <w:vertAlign w:val="subscript"/>
          <w:lang w:val="fr-FR"/>
        </w:rPr>
        <w:t>(</w:t>
      </w:r>
      <w:proofErr w:type="gramStart"/>
      <w:r w:rsidRPr="006C2C5D">
        <w:rPr>
          <w:rFonts w:asciiTheme="minorHAnsi" w:hAnsiTheme="minorHAnsi" w:cstheme="minorHAnsi"/>
          <w:sz w:val="20"/>
          <w:vertAlign w:val="subscript"/>
          <w:lang w:val="fr-FR"/>
        </w:rPr>
        <w:t xml:space="preserve">n) </w:t>
      </w:r>
      <w:r w:rsidRPr="006C2C5D">
        <w:rPr>
          <w:rFonts w:asciiTheme="minorHAnsi" w:hAnsiTheme="minorHAnsi" w:cstheme="minorHAnsi"/>
          <w:sz w:val="20"/>
          <w:lang w:val="fr-FR"/>
        </w:rPr>
        <w:t xml:space="preserve"> :</w:t>
      </w:r>
      <w:proofErr w:type="gramEnd"/>
      <w:r w:rsidRPr="006C2C5D">
        <w:rPr>
          <w:rFonts w:asciiTheme="minorHAnsi" w:hAnsiTheme="minorHAnsi" w:cstheme="minorHAnsi"/>
          <w:sz w:val="20"/>
          <w:lang w:val="fr-FR"/>
        </w:rPr>
        <w:t xml:space="preserve"> coefficient de révision.</w:t>
      </w:r>
    </w:p>
    <w:p w14:paraId="14D20B08" w14:textId="77777777" w:rsidR="004F2010" w:rsidRPr="00E71F49" w:rsidRDefault="004F2010" w:rsidP="005B0A85">
      <w:pPr>
        <w:pStyle w:val="ParagrapheIndent2"/>
        <w:numPr>
          <w:ilvl w:val="0"/>
          <w:numId w:val="23"/>
        </w:numPr>
        <w:spacing w:before="20" w:line="232" w:lineRule="exact"/>
        <w:ind w:left="709" w:right="20"/>
        <w:jc w:val="both"/>
        <w:rPr>
          <w:rFonts w:asciiTheme="minorHAnsi" w:hAnsiTheme="minorHAnsi" w:cstheme="minorHAnsi"/>
          <w:color w:val="000000"/>
          <w:sz w:val="20"/>
          <w:lang w:val="fr-FR"/>
        </w:rPr>
      </w:pPr>
      <w:r w:rsidRPr="00E71F49">
        <w:rPr>
          <w:rFonts w:asciiTheme="minorHAnsi" w:hAnsiTheme="minorHAnsi" w:cstheme="minorHAnsi"/>
          <w:color w:val="000000"/>
          <w:sz w:val="20"/>
          <w:lang w:val="fr-FR"/>
        </w:rPr>
        <w:t xml:space="preserve">In </w:t>
      </w:r>
      <w:r w:rsidRPr="00E71F49">
        <w:rPr>
          <w:rFonts w:asciiTheme="minorHAnsi" w:hAnsiTheme="minorHAnsi" w:cstheme="minorHAnsi"/>
          <w:color w:val="000000"/>
          <w:sz w:val="20"/>
          <w:vertAlign w:val="subscript"/>
          <w:lang w:val="fr-FR"/>
        </w:rPr>
        <w:t>(n)</w:t>
      </w:r>
      <w:r w:rsidRPr="00E71F49">
        <w:rPr>
          <w:rFonts w:asciiTheme="minorHAnsi" w:hAnsiTheme="minorHAnsi" w:cstheme="minorHAnsi"/>
          <w:color w:val="000000"/>
          <w:sz w:val="20"/>
          <w:lang w:val="fr-FR"/>
        </w:rPr>
        <w:t xml:space="preserve"> : valeur de l'index de référence au mois de révision.</w:t>
      </w:r>
    </w:p>
    <w:p w14:paraId="58FDF9FC" w14:textId="77777777" w:rsidR="004F2010" w:rsidRPr="00E71F49" w:rsidRDefault="004F2010" w:rsidP="005B0A85">
      <w:pPr>
        <w:pStyle w:val="ParagrapheIndent2"/>
        <w:numPr>
          <w:ilvl w:val="0"/>
          <w:numId w:val="23"/>
        </w:numPr>
        <w:spacing w:before="20" w:line="232" w:lineRule="exact"/>
        <w:ind w:left="709" w:right="20"/>
        <w:jc w:val="both"/>
        <w:rPr>
          <w:rFonts w:asciiTheme="minorHAnsi" w:hAnsiTheme="minorHAnsi" w:cstheme="minorHAnsi"/>
          <w:color w:val="000000"/>
          <w:sz w:val="20"/>
          <w:lang w:val="fr-FR"/>
        </w:rPr>
      </w:pPr>
      <w:r w:rsidRPr="00E71F49">
        <w:rPr>
          <w:rFonts w:asciiTheme="minorHAnsi" w:hAnsiTheme="minorHAnsi" w:cstheme="minorHAnsi"/>
          <w:color w:val="000000"/>
          <w:sz w:val="20"/>
          <w:lang w:val="fr-FR"/>
        </w:rPr>
        <w:t xml:space="preserve">In </w:t>
      </w:r>
      <w:r w:rsidRPr="00E71F49">
        <w:rPr>
          <w:rFonts w:asciiTheme="minorHAnsi" w:hAnsiTheme="minorHAnsi" w:cstheme="minorHAnsi"/>
          <w:color w:val="000000"/>
          <w:sz w:val="20"/>
          <w:vertAlign w:val="subscript"/>
          <w:lang w:val="fr-FR"/>
        </w:rPr>
        <w:t>(0)</w:t>
      </w:r>
      <w:r w:rsidRPr="00E71F49">
        <w:rPr>
          <w:rFonts w:asciiTheme="minorHAnsi" w:hAnsiTheme="minorHAnsi" w:cstheme="minorHAnsi"/>
          <w:color w:val="000000"/>
          <w:sz w:val="20"/>
          <w:lang w:val="fr-FR"/>
        </w:rPr>
        <w:t xml:space="preserve"> : valeur de l'index de référence au mois zéro.</w:t>
      </w:r>
    </w:p>
    <w:p w14:paraId="226C2EB6" w14:textId="77777777"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lang w:val="fr-FR"/>
        </w:rPr>
      </w:pPr>
      <w:r w:rsidRPr="00E71F49">
        <w:rPr>
          <w:rFonts w:asciiTheme="minorHAnsi" w:hAnsiTheme="minorHAnsi" w:cstheme="minorHAnsi"/>
          <w:bCs/>
          <w:sz w:val="20"/>
          <w:lang w:val="fr-FR"/>
        </w:rPr>
        <w:t>Le coefficient de révision est arrondi au millième supérieur.</w:t>
      </w:r>
    </w:p>
    <w:p w14:paraId="2B48C0C1" w14:textId="3A93D5AB"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lang w:val="fr-FR"/>
        </w:rPr>
      </w:pPr>
      <w:r w:rsidRPr="00E71F49">
        <w:rPr>
          <w:rFonts w:asciiTheme="minorHAnsi" w:hAnsiTheme="minorHAnsi" w:cstheme="minorHAnsi"/>
          <w:color w:val="000000"/>
          <w:sz w:val="20"/>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77777777" w:rsidR="004F2010" w:rsidRPr="00871A22" w:rsidRDefault="004F2010" w:rsidP="004F2010">
      <w:pPr>
        <w:pStyle w:val="ParagrapheIndent2"/>
        <w:spacing w:after="120" w:line="232" w:lineRule="exact"/>
        <w:ind w:left="20" w:right="20"/>
        <w:jc w:val="both"/>
        <w:rPr>
          <w:rFonts w:asciiTheme="minorHAnsi" w:hAnsiTheme="minorHAnsi" w:cstheme="minorHAnsi"/>
          <w:color w:val="000000"/>
          <w:sz w:val="20"/>
          <w:lang w:val="fr-FR"/>
        </w:rPr>
      </w:pPr>
      <w:r w:rsidRPr="00871A22">
        <w:rPr>
          <w:rFonts w:asciiTheme="minorHAnsi" w:hAnsiTheme="minorHAnsi" w:cstheme="minorHAnsi"/>
          <w:color w:val="000000"/>
          <w:sz w:val="20"/>
          <w:lang w:val="fr-FR"/>
        </w:rPr>
        <w:t>La valeur finale de l'index est celle connue à la date de révision telle que définie ci-dessus. Cette révision est considérée comme définitive.</w:t>
      </w:r>
    </w:p>
    <w:p w14:paraId="62898637" w14:textId="50EED687" w:rsidR="00D6006C" w:rsidRPr="00D6006C" w:rsidRDefault="004F2010" w:rsidP="00D6006C">
      <w:pPr>
        <w:pStyle w:val="ParagrapheIndent2"/>
        <w:spacing w:after="120" w:line="232" w:lineRule="exact"/>
        <w:ind w:left="20" w:right="20"/>
        <w:jc w:val="both"/>
        <w:rPr>
          <w:rFonts w:asciiTheme="minorHAnsi" w:hAnsiTheme="minorHAnsi" w:cstheme="minorHAnsi"/>
          <w:color w:val="000000"/>
          <w:sz w:val="20"/>
          <w:lang w:val="fr-FR"/>
        </w:rPr>
      </w:pPr>
      <w:r w:rsidRPr="00E71F49">
        <w:rPr>
          <w:rFonts w:asciiTheme="minorHAnsi" w:hAnsiTheme="minorHAnsi" w:cstheme="minorHAnsi"/>
          <w:color w:val="000000"/>
          <w:sz w:val="20"/>
          <w:lang w:val="fr-FR"/>
        </w:rPr>
        <w:t xml:space="preserve">L'index de </w:t>
      </w:r>
      <w:r w:rsidRPr="00D6006C">
        <w:rPr>
          <w:rFonts w:asciiTheme="minorHAnsi" w:hAnsiTheme="minorHAnsi" w:cstheme="minorHAnsi"/>
          <w:sz w:val="20"/>
          <w:lang w:val="fr-FR"/>
        </w:rPr>
        <w:t>référence, publié(s)</w:t>
      </w:r>
      <w:r w:rsidR="00BD3438" w:rsidRPr="00D6006C">
        <w:rPr>
          <w:rFonts w:asciiTheme="minorHAnsi" w:hAnsiTheme="minorHAnsi" w:cstheme="minorHAnsi"/>
          <w:bCs/>
          <w:sz w:val="20"/>
          <w:lang w:val="fr-FR"/>
        </w:rPr>
        <w:t xml:space="preserve"> </w:t>
      </w:r>
      <w:r w:rsidRPr="00D6006C">
        <w:rPr>
          <w:rFonts w:asciiTheme="minorHAnsi" w:hAnsiTheme="minorHAnsi" w:cstheme="minorHAnsi"/>
          <w:bCs/>
          <w:sz w:val="20"/>
          <w:lang w:val="fr-FR"/>
        </w:rPr>
        <w:t>par l'INSEE</w:t>
      </w:r>
      <w:r w:rsidR="00D6006C" w:rsidRPr="00D6006C">
        <w:rPr>
          <w:rFonts w:cstheme="minorHAnsi"/>
          <w:i/>
          <w:iCs/>
          <w:sz w:val="18"/>
          <w:szCs w:val="18"/>
          <w:lang w:val="fr-FR"/>
        </w:rPr>
        <w:t>,</w:t>
      </w:r>
      <w:r w:rsidRPr="00D6006C">
        <w:rPr>
          <w:rFonts w:asciiTheme="minorHAnsi" w:hAnsiTheme="minorHAnsi" w:cstheme="minorHAnsi"/>
          <w:sz w:val="18"/>
          <w:szCs w:val="20"/>
          <w:lang w:val="fr-FR"/>
        </w:rPr>
        <w:t xml:space="preserve"> </w:t>
      </w:r>
      <w:r w:rsidRPr="00D6006C">
        <w:rPr>
          <w:rFonts w:asciiTheme="minorHAnsi" w:hAnsiTheme="minorHAnsi" w:cstheme="minorHAnsi"/>
          <w:sz w:val="20"/>
          <w:lang w:val="fr-FR"/>
        </w:rPr>
        <w:t xml:space="preserve">est l'index </w:t>
      </w:r>
      <w:r w:rsidR="00D6006C">
        <w:rPr>
          <w:rFonts w:asciiTheme="minorHAnsi" w:hAnsiTheme="minorHAnsi" w:cstheme="minorHAnsi"/>
          <w:color w:val="000000"/>
          <w:sz w:val="20"/>
          <w:lang w:val="fr-FR"/>
        </w:rPr>
        <w:t>le suivant :</w:t>
      </w:r>
    </w:p>
    <w:tbl>
      <w:tblPr>
        <w:tblStyle w:val="Grilledutableau"/>
        <w:tblW w:w="0" w:type="auto"/>
        <w:tblLook w:val="04A0" w:firstRow="1" w:lastRow="0" w:firstColumn="1" w:lastColumn="0" w:noHBand="0" w:noVBand="1"/>
      </w:tblPr>
      <w:tblGrid>
        <w:gridCol w:w="1169"/>
        <w:gridCol w:w="8460"/>
      </w:tblGrid>
      <w:tr w:rsidR="00D6006C" w14:paraId="591127C3" w14:textId="77777777" w:rsidTr="00827491">
        <w:trPr>
          <w:trHeight w:val="284"/>
        </w:trPr>
        <w:tc>
          <w:tcPr>
            <w:tcW w:w="1129" w:type="dxa"/>
            <w:shd w:val="clear" w:color="auto" w:fill="BFBFBF" w:themeFill="background1" w:themeFillShade="BF"/>
            <w:vAlign w:val="center"/>
          </w:tcPr>
          <w:p w14:paraId="42DF6284" w14:textId="56A30357" w:rsidR="00D6006C" w:rsidRPr="00D6006C" w:rsidRDefault="00D6006C" w:rsidP="00D6006C">
            <w:pPr>
              <w:jc w:val="center"/>
              <w:rPr>
                <w:rFonts w:eastAsia="Trebuchet MS" w:cstheme="minorHAnsi"/>
                <w:b/>
                <w:bCs/>
                <w:color w:val="000000"/>
                <w:sz w:val="20"/>
              </w:rPr>
            </w:pPr>
            <w:r w:rsidRPr="00D6006C">
              <w:rPr>
                <w:rFonts w:eastAsia="Trebuchet MS" w:cstheme="minorHAnsi"/>
                <w:b/>
                <w:bCs/>
                <w:color w:val="000000"/>
                <w:sz w:val="20"/>
              </w:rPr>
              <w:t>Code</w:t>
            </w:r>
          </w:p>
        </w:tc>
        <w:tc>
          <w:tcPr>
            <w:tcW w:w="8500" w:type="dxa"/>
            <w:shd w:val="clear" w:color="auto" w:fill="BFBFBF" w:themeFill="background1" w:themeFillShade="BF"/>
            <w:vAlign w:val="center"/>
          </w:tcPr>
          <w:p w14:paraId="0ED33E7E" w14:textId="1B2ADE68" w:rsidR="00D6006C" w:rsidRPr="00D6006C" w:rsidRDefault="00D6006C" w:rsidP="00D6006C">
            <w:pPr>
              <w:jc w:val="center"/>
              <w:rPr>
                <w:rFonts w:eastAsia="Trebuchet MS" w:cstheme="minorHAnsi"/>
                <w:b/>
                <w:bCs/>
                <w:color w:val="000000"/>
                <w:sz w:val="20"/>
              </w:rPr>
            </w:pPr>
            <w:r w:rsidRPr="00D6006C">
              <w:rPr>
                <w:rFonts w:eastAsia="Trebuchet MS" w:cstheme="minorHAnsi"/>
                <w:b/>
                <w:bCs/>
                <w:color w:val="000000"/>
                <w:sz w:val="20"/>
              </w:rPr>
              <w:t>Libellé</w:t>
            </w:r>
          </w:p>
        </w:tc>
      </w:tr>
      <w:tr w:rsidR="00D6006C" w14:paraId="0D5515B8" w14:textId="77777777" w:rsidTr="00827491">
        <w:tc>
          <w:tcPr>
            <w:tcW w:w="1129" w:type="dxa"/>
          </w:tcPr>
          <w:p w14:paraId="022F4254" w14:textId="20DE9D5C" w:rsidR="00D6006C" w:rsidRPr="00D6006C" w:rsidRDefault="0046539C" w:rsidP="00D6006C">
            <w:pPr>
              <w:pStyle w:val="ParagrapheIndent2"/>
              <w:spacing w:after="120" w:line="232" w:lineRule="exact"/>
              <w:ind w:left="20" w:right="20"/>
              <w:jc w:val="both"/>
              <w:rPr>
                <w:rFonts w:asciiTheme="minorHAnsi" w:hAnsiTheme="minorHAnsi" w:cstheme="minorHAnsi"/>
                <w:color w:val="000000"/>
                <w:sz w:val="20"/>
                <w:lang w:val="fr-FR"/>
              </w:rPr>
            </w:pPr>
            <w:r>
              <w:rPr>
                <w:rFonts w:asciiTheme="minorHAnsi" w:hAnsiTheme="minorHAnsi" w:cstheme="minorHAnsi"/>
                <w:color w:val="000000"/>
                <w:sz w:val="20"/>
                <w:lang w:val="fr-FR"/>
              </w:rPr>
              <w:t>010766519</w:t>
            </w:r>
          </w:p>
        </w:tc>
        <w:tc>
          <w:tcPr>
            <w:tcW w:w="8500" w:type="dxa"/>
          </w:tcPr>
          <w:p w14:paraId="6A1045DD" w14:textId="5569F935" w:rsidR="00D6006C" w:rsidRPr="00D6006C" w:rsidRDefault="0046539C" w:rsidP="00827491">
            <w:pPr>
              <w:pStyle w:val="ParagrapheIndent2"/>
              <w:spacing w:after="120" w:line="232" w:lineRule="exact"/>
              <w:ind w:right="20"/>
              <w:jc w:val="both"/>
              <w:rPr>
                <w:rFonts w:asciiTheme="minorHAnsi" w:hAnsiTheme="minorHAnsi" w:cstheme="minorHAnsi"/>
                <w:color w:val="000000"/>
                <w:sz w:val="20"/>
                <w:lang w:val="fr-FR"/>
              </w:rPr>
            </w:pPr>
            <w:r w:rsidRPr="0046539C">
              <w:rPr>
                <w:rFonts w:asciiTheme="minorHAnsi" w:hAnsiTheme="minorHAnsi" w:cstheme="minorHAnsi"/>
                <w:color w:val="000000"/>
                <w:sz w:val="20"/>
                <w:lang w:val="fr-FR"/>
              </w:rPr>
              <w:t>Indice des prix de production des services français aux entreprises françaises (</w:t>
            </w:r>
            <w:proofErr w:type="spellStart"/>
            <w:r w:rsidRPr="0046539C">
              <w:rPr>
                <w:rFonts w:asciiTheme="minorHAnsi" w:hAnsiTheme="minorHAnsi" w:cstheme="minorHAnsi"/>
                <w:color w:val="000000"/>
                <w:sz w:val="20"/>
                <w:lang w:val="fr-FR"/>
              </w:rPr>
              <w:t>BtoB</w:t>
            </w:r>
            <w:proofErr w:type="spellEnd"/>
            <w:r w:rsidRPr="0046539C">
              <w:rPr>
                <w:rFonts w:asciiTheme="minorHAnsi" w:hAnsiTheme="minorHAnsi" w:cstheme="minorHAnsi"/>
                <w:color w:val="000000"/>
                <w:sz w:val="20"/>
                <w:lang w:val="fr-FR"/>
              </w:rPr>
              <w:t>) - Prix de base - CPF 56.20 - Services de traiteurs et autres services de restauration - Base 20</w:t>
            </w:r>
            <w:r>
              <w:rPr>
                <w:rFonts w:asciiTheme="minorHAnsi" w:hAnsiTheme="minorHAnsi" w:cstheme="minorHAnsi"/>
                <w:color w:val="000000"/>
                <w:sz w:val="20"/>
                <w:lang w:val="fr-FR"/>
              </w:rPr>
              <w:t>21</w:t>
            </w:r>
          </w:p>
        </w:tc>
      </w:tr>
    </w:tbl>
    <w:p w14:paraId="359E96B3" w14:textId="77777777" w:rsidR="00993E65" w:rsidRPr="00BB110A" w:rsidRDefault="00993E65" w:rsidP="00993E65">
      <w:pPr>
        <w:spacing w:before="240"/>
        <w:jc w:val="both"/>
        <w:rPr>
          <w:rFonts w:eastAsia="Arial Narrow"/>
          <w:sz w:val="20"/>
          <w:szCs w:val="20"/>
        </w:rPr>
      </w:pPr>
      <w:bookmarkStart w:id="41" w:name="_Toc90560131"/>
      <w:bookmarkStart w:id="42" w:name="_Toc180155025"/>
      <w:bookmarkEnd w:id="35"/>
      <w:bookmarkEnd w:id="36"/>
      <w:bookmarkEnd w:id="37"/>
      <w:r w:rsidRPr="00BB110A">
        <w:rPr>
          <w:rFonts w:eastAsia="Arial Narrow"/>
          <w:b/>
          <w:bCs/>
          <w:sz w:val="20"/>
          <w:szCs w:val="20"/>
        </w:rPr>
        <w:t>Clause limitative de sauvegarde</w:t>
      </w:r>
      <w:r w:rsidRPr="00BB110A">
        <w:rPr>
          <w:rFonts w:eastAsia="Arial Narrow"/>
          <w:sz w:val="20"/>
          <w:szCs w:val="20"/>
        </w:rPr>
        <w:t> : le pouvoir adjudicateur se réserve le droit de résilier sans indemnité la partie non exécutée de l’accord-cadre si les prix révisés sont supérieurs à 5 % l’an</w:t>
      </w:r>
    </w:p>
    <w:p w14:paraId="2485BCFE" w14:textId="539D334F" w:rsidR="00A0604E" w:rsidRPr="00FE4B34" w:rsidRDefault="00A0604E" w:rsidP="00695710">
      <w:pPr>
        <w:pStyle w:val="Titre2"/>
      </w:pPr>
      <w:r w:rsidRPr="00FE4B34">
        <w:t>Prix promotionnels - offres promotionnelles</w:t>
      </w:r>
      <w:bookmarkEnd w:id="41"/>
      <w:bookmarkEnd w:id="42"/>
    </w:p>
    <w:p w14:paraId="39B0325E"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 xml:space="preserve">En cours de marché, les prix des produits figurant au </w:t>
      </w:r>
      <w:r w:rsidRPr="00E71F49">
        <w:rPr>
          <w:rFonts w:cstheme="minorHAnsi"/>
          <w:sz w:val="20"/>
          <w:szCs w:val="20"/>
        </w:rPr>
        <w:t>marché</w:t>
      </w:r>
      <w:r w:rsidRPr="00E71F49">
        <w:rPr>
          <w:rFonts w:cstheme="minorHAnsi"/>
          <w:bCs/>
          <w:sz w:val="20"/>
          <w:szCs w:val="20"/>
        </w:rPr>
        <w:t xml:space="preserve"> peuvent temporairement évoluer à la baisse dans le cadre d’offres de prix promotionnelles, sur l’initiative du titulaire et sans que le marché ne nécessite un avenant pour modifier les prix concernés.</w:t>
      </w:r>
    </w:p>
    <w:p w14:paraId="37890EA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Le titulaire adresse le tarif promotionnel au pouvoir adjudicateur, par tout moyen lui permettant de lui donner une date certaine, et lui donnant toutes les précisions utiles, et notamment la durée de validité de la promotion et la désignation précise des produits concernés.</w:t>
      </w:r>
    </w:p>
    <w:p w14:paraId="2004C41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Ce tarif est annexé au présent marché et constitue une pièce justificative, nécessaire au pouvoir adjudicateur.</w:t>
      </w:r>
    </w:p>
    <w:p w14:paraId="71E44807" w14:textId="4DFEEF82" w:rsidR="00A0604E" w:rsidRPr="00E71F49" w:rsidRDefault="124496E8" w:rsidP="392B7E6E">
      <w:pPr>
        <w:spacing w:after="120"/>
        <w:jc w:val="both"/>
        <w:rPr>
          <w:sz w:val="20"/>
          <w:szCs w:val="20"/>
        </w:rPr>
      </w:pPr>
      <w:r w:rsidRPr="392B7E6E">
        <w:rPr>
          <w:sz w:val="20"/>
          <w:szCs w:val="20"/>
        </w:rPr>
        <w:t>À l’expiration de la période promotionnelle, les prix du marché sont à nouveau en vigueur. La baisse de prix s’applique aux commandes émises pendant toute la durée de la promotion. La facture intégrant des prix promotionnels fait explicitement référence au tarif promotionnel.</w:t>
      </w:r>
    </w:p>
    <w:p w14:paraId="6DFA862F" w14:textId="23F64173" w:rsidR="00A0604E" w:rsidRPr="00871A22" w:rsidRDefault="3CA425F7" w:rsidP="392B7E6E">
      <w:pPr>
        <w:pStyle w:val="Paragraphedeliste"/>
        <w:numPr>
          <w:ilvl w:val="0"/>
          <w:numId w:val="5"/>
        </w:numPr>
        <w:spacing w:after="120"/>
        <w:jc w:val="both"/>
        <w:rPr>
          <w:b/>
          <w:bCs/>
          <w:sz w:val="20"/>
          <w:szCs w:val="20"/>
        </w:rPr>
      </w:pPr>
      <w:r w:rsidRPr="00871A22">
        <w:rPr>
          <w:b/>
          <w:bCs/>
          <w:sz w:val="20"/>
          <w:szCs w:val="20"/>
        </w:rPr>
        <w:t xml:space="preserve">Remise exceptionnelle </w:t>
      </w:r>
    </w:p>
    <w:p w14:paraId="5DAC16EC" w14:textId="7E30E2F9" w:rsidR="00A0604E" w:rsidRPr="00E71F49" w:rsidRDefault="124496E8" w:rsidP="00871A22">
      <w:pPr>
        <w:spacing w:after="120"/>
        <w:jc w:val="both"/>
        <w:rPr>
          <w:sz w:val="20"/>
          <w:szCs w:val="20"/>
        </w:rPr>
      </w:pPr>
      <w:r w:rsidRPr="392B7E6E">
        <w:rPr>
          <w:sz w:val="20"/>
          <w:szCs w:val="20"/>
        </w:rPr>
        <w:t xml:space="preserve">Le pouvoir adjudicateur peut </w:t>
      </w:r>
      <w:r w:rsidR="1F19E918" w:rsidRPr="392B7E6E">
        <w:rPr>
          <w:sz w:val="20"/>
          <w:szCs w:val="20"/>
        </w:rPr>
        <w:t xml:space="preserve">également </w:t>
      </w:r>
      <w:r w:rsidRPr="392B7E6E">
        <w:rPr>
          <w:sz w:val="20"/>
          <w:szCs w:val="20"/>
        </w:rPr>
        <w:t>accepter les remises exceptionnelles sur facture</w:t>
      </w:r>
      <w:r w:rsidR="530AF7EB" w:rsidRPr="392B7E6E">
        <w:rPr>
          <w:sz w:val="20"/>
          <w:szCs w:val="20"/>
        </w:rPr>
        <w:t>,</w:t>
      </w:r>
      <w:r w:rsidRPr="392B7E6E">
        <w:rPr>
          <w:sz w:val="20"/>
          <w:szCs w:val="20"/>
        </w:rPr>
        <w:t xml:space="preserve"> éventuellement proposées par le titulaire sur les prix du marché.</w:t>
      </w:r>
    </w:p>
    <w:p w14:paraId="613FCB08" w14:textId="629697D5" w:rsidR="00021D91" w:rsidRPr="000D58BD" w:rsidRDefault="007E38C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43" w:name="_Toc106030253"/>
      <w:bookmarkStart w:id="44" w:name="_Toc106030378"/>
      <w:bookmarkStart w:id="45" w:name="_Toc180155026"/>
      <w:bookmarkStart w:id="46" w:name="_Toc201920524"/>
      <w:bookmarkEnd w:id="43"/>
      <w:bookmarkEnd w:id="44"/>
      <w:r w:rsidRPr="000D58BD">
        <w:rPr>
          <w:rFonts w:cstheme="minorHAnsi"/>
          <w:sz w:val="32"/>
          <w:szCs w:val="32"/>
        </w:rPr>
        <w:lastRenderedPageBreak/>
        <w:t>FACTURATION ET PAIEMENT</w:t>
      </w:r>
      <w:bookmarkEnd w:id="45"/>
      <w:bookmarkEnd w:id="46"/>
    </w:p>
    <w:p w14:paraId="778440AA" w14:textId="18882ED5" w:rsidR="000140A0" w:rsidRPr="003716AC" w:rsidRDefault="173EF754" w:rsidP="00695710">
      <w:pPr>
        <w:pStyle w:val="Titre2"/>
      </w:pPr>
      <w:bookmarkStart w:id="47" w:name="_Toc180155027"/>
      <w:r>
        <w:t>Garanties financières</w:t>
      </w:r>
      <w:r w:rsidR="352FC834">
        <w:t xml:space="preserve"> </w:t>
      </w:r>
      <w:bookmarkEnd w:id="47"/>
      <w:r w:rsidR="74D8D3C0" w:rsidRPr="000827D9">
        <w:t xml:space="preserve"> </w:t>
      </w:r>
    </w:p>
    <w:p w14:paraId="7AF7AE61" w14:textId="77777777" w:rsidR="0051736D" w:rsidRDefault="0051736D" w:rsidP="000B3CB5">
      <w:pPr>
        <w:jc w:val="both"/>
        <w:rPr>
          <w:rFonts w:eastAsia="Arial Narrow" w:cstheme="minorHAnsi"/>
          <w:sz w:val="20"/>
          <w:szCs w:val="20"/>
        </w:rPr>
      </w:pPr>
      <w:r>
        <w:rPr>
          <w:rFonts w:eastAsia="Arial Narrow" w:cstheme="minorHAnsi"/>
          <w:sz w:val="20"/>
          <w:szCs w:val="20"/>
        </w:rPr>
        <w:t>Aucune clause</w:t>
      </w:r>
      <w:r w:rsidR="000B3CB5" w:rsidRPr="00416CFA">
        <w:rPr>
          <w:rFonts w:eastAsia="Arial Narrow" w:cstheme="minorHAnsi"/>
          <w:sz w:val="20"/>
          <w:szCs w:val="20"/>
        </w:rPr>
        <w:t xml:space="preserve"> de garantie </w:t>
      </w:r>
      <w:r>
        <w:rPr>
          <w:rFonts w:eastAsia="Arial Narrow" w:cstheme="minorHAnsi"/>
          <w:sz w:val="20"/>
          <w:szCs w:val="20"/>
        </w:rPr>
        <w:t xml:space="preserve">financière ne sera appliquée. </w:t>
      </w:r>
    </w:p>
    <w:p w14:paraId="6DE47159" w14:textId="77777777" w:rsidR="00021D91" w:rsidRPr="000140A0" w:rsidRDefault="00021D91" w:rsidP="00695710">
      <w:pPr>
        <w:pStyle w:val="Titre2"/>
      </w:pPr>
      <w:bookmarkStart w:id="48" w:name="_Toc180155028"/>
      <w:r w:rsidRPr="000140A0">
        <w:t>Avance</w:t>
      </w:r>
      <w:bookmarkEnd w:id="48"/>
    </w:p>
    <w:p w14:paraId="577B14D4" w14:textId="639F7D68" w:rsidR="006673CB" w:rsidRPr="004216C2" w:rsidRDefault="006673CB" w:rsidP="006673CB">
      <w:pPr>
        <w:jc w:val="both"/>
        <w:rPr>
          <w:rFonts w:cstheme="minorHAnsi"/>
          <w:bCs/>
          <w:sz w:val="20"/>
          <w:szCs w:val="20"/>
        </w:rPr>
      </w:pPr>
      <w:r w:rsidRPr="00416CFA">
        <w:rPr>
          <w:rFonts w:cstheme="minorHAnsi"/>
          <w:bCs/>
          <w:sz w:val="20"/>
          <w:szCs w:val="20"/>
        </w:rPr>
        <w:t xml:space="preserve">Il est fait application de </w:t>
      </w:r>
      <w:r w:rsidRPr="00416CFA">
        <w:rPr>
          <w:rFonts w:cstheme="minorHAnsi"/>
          <w:b/>
          <w:sz w:val="20"/>
          <w:szCs w:val="20"/>
        </w:rPr>
        <w:t>l'option A</w:t>
      </w:r>
      <w:r w:rsidRPr="00416CFA">
        <w:rPr>
          <w:rFonts w:cstheme="minorHAnsi"/>
          <w:bCs/>
          <w:sz w:val="20"/>
          <w:szCs w:val="20"/>
        </w:rPr>
        <w:t xml:space="preserve"> du </w:t>
      </w:r>
      <w:r w:rsidRPr="004216C2">
        <w:rPr>
          <w:rFonts w:cstheme="minorHAnsi"/>
          <w:bCs/>
          <w:sz w:val="20"/>
          <w:szCs w:val="20"/>
        </w:rPr>
        <w:t xml:space="preserve">CCAG </w:t>
      </w:r>
      <w:r w:rsidR="004216C2" w:rsidRPr="004216C2">
        <w:rPr>
          <w:rFonts w:cstheme="minorHAnsi"/>
          <w:sz w:val="20"/>
          <w:szCs w:val="20"/>
        </w:rPr>
        <w:t>applicable au présent marché</w:t>
      </w:r>
      <w:r w:rsidRPr="004216C2">
        <w:rPr>
          <w:rFonts w:cstheme="minorHAnsi"/>
          <w:bCs/>
          <w:sz w:val="20"/>
          <w:szCs w:val="20"/>
        </w:rPr>
        <w:t>.</w:t>
      </w:r>
    </w:p>
    <w:p w14:paraId="244C7237" w14:textId="0C466936" w:rsidR="006673CB" w:rsidRPr="0051736D" w:rsidRDefault="006673CB" w:rsidP="006673CB">
      <w:pPr>
        <w:jc w:val="both"/>
        <w:rPr>
          <w:rFonts w:cstheme="minorHAnsi"/>
          <w:bCs/>
          <w:sz w:val="20"/>
          <w:szCs w:val="20"/>
        </w:rPr>
      </w:pPr>
      <w:r w:rsidRPr="00416CFA">
        <w:rPr>
          <w:rFonts w:cstheme="minorHAnsi"/>
          <w:bCs/>
          <w:sz w:val="20"/>
          <w:szCs w:val="20"/>
        </w:rPr>
        <w:t>Sauf renonciation du titulaire portée ci-dessous au présent acte d’engagement valant CCAP, une avance est versée sur la part du marché</w:t>
      </w:r>
      <w:r w:rsidR="00691B31" w:rsidRPr="00416CFA">
        <w:rPr>
          <w:rFonts w:cstheme="minorHAnsi"/>
          <w:bCs/>
          <w:sz w:val="20"/>
          <w:szCs w:val="20"/>
        </w:rPr>
        <w:t xml:space="preserve"> </w:t>
      </w:r>
      <w:r w:rsidR="00691B31" w:rsidRPr="0051736D">
        <w:rPr>
          <w:rFonts w:cstheme="minorHAnsi"/>
          <w:bCs/>
          <w:sz w:val="20"/>
          <w:szCs w:val="20"/>
        </w:rPr>
        <w:t>dont l’exécution n’est pas sous-traitée, dans les conditions posées aux articles R2191-3 et R2191-5 à R2191-19 du code de la commande publique.</w:t>
      </w:r>
    </w:p>
    <w:p w14:paraId="13952527" w14:textId="1E91C117" w:rsidR="00691B31" w:rsidRPr="0051736D" w:rsidRDefault="00691B31" w:rsidP="006673CB">
      <w:pPr>
        <w:jc w:val="both"/>
        <w:rPr>
          <w:rFonts w:cstheme="minorHAnsi"/>
          <w:bCs/>
          <w:sz w:val="20"/>
          <w:szCs w:val="20"/>
        </w:rPr>
      </w:pPr>
      <w:r w:rsidRPr="0051736D">
        <w:rPr>
          <w:rFonts w:cstheme="minorHAnsi"/>
          <w:bCs/>
          <w:sz w:val="20"/>
          <w:szCs w:val="20"/>
        </w:rPr>
        <w:t>Son assiette est calculée conformément aux modalités prévues à l’article R2191-7 du code de la commande publique.</w:t>
      </w:r>
    </w:p>
    <w:p w14:paraId="6FE03DC6" w14:textId="0006B4BB" w:rsidR="00691B31" w:rsidRPr="0051736D" w:rsidRDefault="00691B31" w:rsidP="006673CB">
      <w:pPr>
        <w:jc w:val="both"/>
        <w:rPr>
          <w:rFonts w:cstheme="minorHAnsi"/>
          <w:b/>
          <w:i/>
          <w:iCs/>
          <w:sz w:val="20"/>
          <w:szCs w:val="20"/>
        </w:rPr>
      </w:pPr>
      <w:r w:rsidRPr="0051736D">
        <w:rPr>
          <w:rFonts w:cstheme="minorHAnsi"/>
          <w:bCs/>
          <w:sz w:val="20"/>
          <w:szCs w:val="20"/>
        </w:rPr>
        <w:t xml:space="preserve">Son taux est de 5 %. </w:t>
      </w:r>
    </w:p>
    <w:p w14:paraId="166321F1" w14:textId="469A64C0" w:rsidR="00691B31" w:rsidRPr="0051736D" w:rsidRDefault="68C8603D" w:rsidP="392B7E6E">
      <w:pPr>
        <w:jc w:val="both"/>
        <w:rPr>
          <w:sz w:val="20"/>
          <w:szCs w:val="20"/>
        </w:rPr>
      </w:pPr>
      <w:r w:rsidRPr="0051736D">
        <w:rPr>
          <w:sz w:val="20"/>
          <w:szCs w:val="20"/>
        </w:rPr>
        <w:t xml:space="preserve">Conformément à l’article 11.1 du CCAG </w:t>
      </w:r>
      <w:r w:rsidR="0F8A10B2" w:rsidRPr="0051736D">
        <w:rPr>
          <w:sz w:val="20"/>
          <w:szCs w:val="20"/>
        </w:rPr>
        <w:t>applicable au présent marché</w:t>
      </w:r>
      <w:r w:rsidR="0051736D" w:rsidRPr="0051736D">
        <w:rPr>
          <w:sz w:val="20"/>
          <w:szCs w:val="20"/>
        </w:rPr>
        <w:t>,</w:t>
      </w:r>
      <w:r w:rsidRPr="0051736D">
        <w:rPr>
          <w:sz w:val="20"/>
          <w:szCs w:val="20"/>
        </w:rPr>
        <w:t xml:space="preserve"> dans l’hypothèse où le titulaire est une petite ou moyenne entreprise mentionnée à l’article R2151-13 du code de la commande publique, le taux mentionné ci-dessus est porté à 30 %</w:t>
      </w:r>
      <w:r w:rsidR="0051736D" w:rsidRPr="0051736D">
        <w:rPr>
          <w:sz w:val="20"/>
          <w:szCs w:val="20"/>
        </w:rPr>
        <w:t>.</w:t>
      </w:r>
    </w:p>
    <w:p w14:paraId="5548F607" w14:textId="45B91AC2" w:rsidR="00691B31" w:rsidRPr="0051736D" w:rsidRDefault="00691B31" w:rsidP="00021D91">
      <w:pPr>
        <w:jc w:val="both"/>
        <w:rPr>
          <w:rFonts w:cstheme="minorHAnsi"/>
          <w:iCs/>
          <w:sz w:val="20"/>
          <w:szCs w:val="20"/>
        </w:rPr>
      </w:pPr>
      <w:r w:rsidRPr="0051736D">
        <w:rPr>
          <w:rFonts w:cstheme="minorHAnsi"/>
          <w:iCs/>
          <w:sz w:val="20"/>
          <w:szCs w:val="20"/>
        </w:rPr>
        <w:t>Le montant de l’avance versée au titulaire n’est ni révisable ni actualisable.</w:t>
      </w:r>
    </w:p>
    <w:p w14:paraId="33E9C3AF" w14:textId="77777777" w:rsidR="008C7A3E" w:rsidRPr="00416CFA" w:rsidRDefault="008C7A3E" w:rsidP="008C7A3E">
      <w:pPr>
        <w:jc w:val="both"/>
        <w:rPr>
          <w:rFonts w:cstheme="minorHAnsi"/>
          <w:iCs/>
          <w:sz w:val="20"/>
          <w:szCs w:val="20"/>
        </w:rPr>
      </w:pPr>
      <w:r w:rsidRPr="0051736D">
        <w:rPr>
          <w:rFonts w:cstheme="minorHAnsi"/>
          <w:iCs/>
          <w:sz w:val="20"/>
          <w:szCs w:val="20"/>
        </w:rPr>
        <w:t xml:space="preserve">Le remboursement de l’avance s’effectue par précompte dès </w:t>
      </w:r>
      <w:r w:rsidRPr="00416CFA">
        <w:rPr>
          <w:rFonts w:cstheme="minorHAnsi"/>
          <w:iCs/>
          <w:sz w:val="20"/>
          <w:szCs w:val="20"/>
        </w:rPr>
        <w:t>la première facture émise au titre des prestations dont le montant entre dans l’assiette de calcul de celle-là.</w:t>
      </w:r>
    </w:p>
    <w:p w14:paraId="5197A277" w14:textId="03379F4D" w:rsidR="00B51DFD" w:rsidRPr="00FE4B34" w:rsidRDefault="004F669B" w:rsidP="00695710">
      <w:pPr>
        <w:pStyle w:val="Titre2"/>
      </w:pPr>
      <w:bookmarkStart w:id="49" w:name="_Toc180155029"/>
      <w:r w:rsidRPr="00EB6E9F">
        <w:t>Acomptes</w:t>
      </w:r>
      <w:r w:rsidR="00B51DFD">
        <w:t xml:space="preserve"> </w:t>
      </w:r>
      <w:bookmarkEnd w:id="49"/>
      <w:r w:rsidR="00B51DFD" w:rsidRPr="00E221B1">
        <w:t xml:space="preserve"> </w:t>
      </w:r>
    </w:p>
    <w:p w14:paraId="02507F00" w14:textId="7C3BE079" w:rsidR="004F669B" w:rsidRPr="007C3B0D" w:rsidRDefault="007C3B0D" w:rsidP="004F669B">
      <w:pPr>
        <w:jc w:val="both"/>
        <w:rPr>
          <w:rFonts w:cstheme="minorHAnsi"/>
          <w:i/>
          <w:sz w:val="20"/>
          <w:szCs w:val="20"/>
        </w:rPr>
      </w:pPr>
      <w:r w:rsidRPr="007C3B0D">
        <w:rPr>
          <w:rFonts w:cstheme="minorHAnsi"/>
          <w:iCs/>
          <w:sz w:val="20"/>
          <w:szCs w:val="20"/>
        </w:rPr>
        <w:t>Aucun acompte ne sera v</w:t>
      </w:r>
      <w:r>
        <w:rPr>
          <w:rFonts w:cstheme="minorHAnsi"/>
          <w:iCs/>
          <w:sz w:val="20"/>
          <w:szCs w:val="20"/>
        </w:rPr>
        <w:t>ers</w:t>
      </w:r>
      <w:r w:rsidRPr="007C3B0D">
        <w:rPr>
          <w:rFonts w:cstheme="minorHAnsi"/>
          <w:iCs/>
          <w:sz w:val="20"/>
          <w:szCs w:val="20"/>
        </w:rPr>
        <w:t>é</w:t>
      </w:r>
      <w:r w:rsidRPr="007C3B0D">
        <w:rPr>
          <w:rFonts w:cstheme="minorHAnsi"/>
          <w:i/>
          <w:sz w:val="20"/>
          <w:szCs w:val="20"/>
        </w:rPr>
        <w:t>.</w:t>
      </w:r>
    </w:p>
    <w:p w14:paraId="5D378487" w14:textId="38F85D9B" w:rsidR="00FB414E" w:rsidRPr="00FE4B34" w:rsidRDefault="00FB414E" w:rsidP="00695710">
      <w:pPr>
        <w:pStyle w:val="Titre2"/>
      </w:pPr>
      <w:bookmarkStart w:id="50" w:name="_Toc180155030"/>
      <w:r>
        <w:t>Modalités de facturation / Demandes de paiement</w:t>
      </w:r>
      <w:bookmarkEnd w:id="50"/>
    </w:p>
    <w:p w14:paraId="7F6663B7" w14:textId="637F0BDC" w:rsidR="00DA4ED0" w:rsidRPr="000E261B" w:rsidRDefault="00DA4ED0" w:rsidP="005B0A85">
      <w:pPr>
        <w:pStyle w:val="Titre3"/>
        <w:numPr>
          <w:ilvl w:val="2"/>
          <w:numId w:val="12"/>
        </w:numPr>
        <w:ind w:left="1985"/>
        <w:jc w:val="both"/>
        <w:rPr>
          <w:rFonts w:cstheme="minorHAnsi"/>
          <w:i/>
          <w:iCs/>
          <w:color w:val="auto"/>
        </w:rPr>
      </w:pPr>
      <w:bookmarkStart w:id="51" w:name="_Toc180155031"/>
      <w:r w:rsidRPr="000E261B">
        <w:rPr>
          <w:rFonts w:cstheme="minorHAnsi"/>
          <w:i/>
          <w:iCs/>
          <w:color w:val="auto"/>
        </w:rPr>
        <w:t>Émission des demandes de paiement</w:t>
      </w:r>
      <w:bookmarkEnd w:id="51"/>
    </w:p>
    <w:p w14:paraId="4FE0C4BC" w14:textId="2D66A304" w:rsidR="002F19FF" w:rsidRPr="00416CFA" w:rsidRDefault="002F19FF" w:rsidP="002F19FF">
      <w:pPr>
        <w:jc w:val="both"/>
        <w:rPr>
          <w:rFonts w:cstheme="minorHAnsi"/>
          <w:bCs/>
          <w:sz w:val="20"/>
          <w:szCs w:val="20"/>
        </w:rPr>
      </w:pPr>
      <w:r w:rsidRPr="00416CFA">
        <w:rPr>
          <w:rFonts w:cstheme="minorHAnsi"/>
          <w:bCs/>
          <w:sz w:val="20"/>
          <w:szCs w:val="20"/>
        </w:rPr>
        <w:t>Les demandes de paiement sont émises à terme échu :</w:t>
      </w:r>
    </w:p>
    <w:p w14:paraId="795227AC" w14:textId="06B34414" w:rsidR="002F19FF" w:rsidRPr="0046539C" w:rsidRDefault="002F19FF" w:rsidP="0046539C">
      <w:pPr>
        <w:jc w:val="both"/>
        <w:rPr>
          <w:rFonts w:cstheme="minorHAnsi"/>
          <w:b/>
          <w:i/>
          <w:iCs/>
          <w:color w:val="0000FF"/>
          <w:sz w:val="28"/>
          <w:szCs w:val="28"/>
        </w:rPr>
      </w:pPr>
      <w:r w:rsidRPr="0046539C">
        <w:rPr>
          <w:rFonts w:cstheme="minorHAnsi"/>
          <w:iCs/>
          <w:sz w:val="20"/>
          <w:szCs w:val="20"/>
        </w:rPr>
        <w:t>Après l’admission des prestations ou la réception des fournitures. Chaque bon de commande fait l’objet d’un paiement unique à réception des prestations correspondantes</w:t>
      </w:r>
      <w:r w:rsidRPr="0046539C">
        <w:rPr>
          <w:rFonts w:cstheme="minorHAnsi"/>
          <w:iCs/>
          <w:color w:val="0000FF"/>
          <w:sz w:val="20"/>
          <w:szCs w:val="20"/>
        </w:rPr>
        <w:t>.</w:t>
      </w:r>
      <w:r w:rsidR="007C3B0D" w:rsidRPr="0046539C">
        <w:rPr>
          <w:rFonts w:cstheme="minorHAnsi"/>
          <w:iCs/>
          <w:color w:val="0000FF"/>
          <w:sz w:val="20"/>
          <w:szCs w:val="20"/>
        </w:rPr>
        <w:t xml:space="preserve"> </w:t>
      </w:r>
    </w:p>
    <w:p w14:paraId="2EFB5D05" w14:textId="3F406EF9" w:rsidR="00F57298" w:rsidRPr="00416CFA" w:rsidRDefault="00F57298" w:rsidP="00F57298">
      <w:pPr>
        <w:spacing w:before="120"/>
        <w:jc w:val="both"/>
        <w:rPr>
          <w:rFonts w:cstheme="minorHAnsi"/>
          <w:bCs/>
          <w:sz w:val="20"/>
          <w:szCs w:val="20"/>
        </w:rPr>
      </w:pPr>
      <w:r w:rsidRPr="00416CFA">
        <w:rPr>
          <w:rFonts w:cstheme="minorHAnsi"/>
          <w:bCs/>
          <w:sz w:val="20"/>
          <w:szCs w:val="20"/>
        </w:rPr>
        <w:t>Outre les mentions légales, la demande de paiement mentionne</w:t>
      </w:r>
    </w:p>
    <w:p w14:paraId="5F09F6F7" w14:textId="43E817CF" w:rsidR="00F57298" w:rsidRPr="00416CFA"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numéro du marché ;</w:t>
      </w:r>
    </w:p>
    <w:p w14:paraId="1C544FCD" w14:textId="39E62F19" w:rsidR="00F57298" w:rsidRPr="00416CFA"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numéro du bon de commande ;</w:t>
      </w:r>
    </w:p>
    <w:p w14:paraId="7E9E57D9" w14:textId="6C04C237" w:rsidR="00F57298" w:rsidRPr="00416CFA"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la</w:t>
      </w:r>
      <w:proofErr w:type="gramEnd"/>
      <w:r w:rsidRPr="00416CFA">
        <w:rPr>
          <w:rFonts w:cstheme="minorHAnsi"/>
          <w:bCs/>
          <w:sz w:val="20"/>
          <w:szCs w:val="20"/>
        </w:rPr>
        <w:t xml:space="preserve"> désignation de la / des prestation(s) commandée(s)</w:t>
      </w:r>
      <w:r w:rsidR="00AE5868" w:rsidRPr="00416CFA">
        <w:rPr>
          <w:rFonts w:cstheme="minorHAnsi"/>
          <w:bCs/>
          <w:sz w:val="20"/>
          <w:szCs w:val="20"/>
        </w:rPr>
        <w:t> ;</w:t>
      </w:r>
    </w:p>
    <w:p w14:paraId="5E2CE3E8" w14:textId="258D779F" w:rsidR="00F57298" w:rsidRPr="00416CFA"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HT de la / des prestation(s) facturée(s)</w:t>
      </w:r>
      <w:r w:rsidR="00AE5868" w:rsidRPr="00416CFA">
        <w:rPr>
          <w:rFonts w:cstheme="minorHAnsi"/>
          <w:bCs/>
          <w:sz w:val="20"/>
          <w:szCs w:val="20"/>
        </w:rPr>
        <w:t>, en faisant apparaître le prix unitaire HT de chaque prestation et les quantités commandées par le pouvoir adjudicateur le cas échéant ;</w:t>
      </w:r>
    </w:p>
    <w:p w14:paraId="464601CD" w14:textId="1BC233C5" w:rsidR="00AE5868" w:rsidRPr="00416CFA" w:rsidRDefault="00AE586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de la TVA applicable à chaque prestation ;</w:t>
      </w:r>
    </w:p>
    <w:p w14:paraId="7492A49F" w14:textId="0F344BF5" w:rsidR="00AE5868" w:rsidRPr="00416CFA" w:rsidRDefault="00AE586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T</w:t>
      </w:r>
      <w:r w:rsidR="00B80725">
        <w:rPr>
          <w:rFonts w:cstheme="minorHAnsi"/>
          <w:bCs/>
          <w:sz w:val="20"/>
          <w:szCs w:val="20"/>
        </w:rPr>
        <w:t>T</w:t>
      </w:r>
      <w:r w:rsidRPr="00416CFA">
        <w:rPr>
          <w:rFonts w:cstheme="minorHAnsi"/>
          <w:bCs/>
          <w:sz w:val="20"/>
          <w:szCs w:val="20"/>
        </w:rPr>
        <w:t>C de la / des prestation(s) facturée(s).</w:t>
      </w:r>
    </w:p>
    <w:p w14:paraId="0A9EF1F1" w14:textId="316FC8FA" w:rsidR="00AE5868" w:rsidRPr="00416CFA" w:rsidRDefault="00AE5868" w:rsidP="00AE5868">
      <w:pPr>
        <w:jc w:val="both"/>
        <w:rPr>
          <w:rFonts w:cstheme="minorHAnsi"/>
          <w:bCs/>
          <w:sz w:val="20"/>
          <w:szCs w:val="20"/>
        </w:rPr>
      </w:pPr>
      <w:r w:rsidRPr="00416CFA">
        <w:rPr>
          <w:rFonts w:cstheme="minorHAnsi"/>
          <w:bCs/>
          <w:sz w:val="20"/>
          <w:szCs w:val="20"/>
        </w:rPr>
        <w:t>De chaque demande de paiement est déduit, le cas échéant, le montant de l’avance et des pénalités applicables.</w:t>
      </w:r>
    </w:p>
    <w:p w14:paraId="4F515A42" w14:textId="24D5A86D" w:rsidR="00DA4ED0" w:rsidRPr="00172A6F" w:rsidRDefault="00DA4ED0" w:rsidP="005B0A85">
      <w:pPr>
        <w:pStyle w:val="Titre3"/>
        <w:numPr>
          <w:ilvl w:val="2"/>
          <w:numId w:val="12"/>
        </w:numPr>
        <w:ind w:left="1985"/>
        <w:jc w:val="both"/>
        <w:rPr>
          <w:rFonts w:cstheme="minorHAnsi"/>
          <w:i/>
          <w:iCs/>
          <w:color w:val="auto"/>
        </w:rPr>
      </w:pPr>
      <w:bookmarkStart w:id="52" w:name="_Toc180155032"/>
      <w:r w:rsidRPr="00172A6F">
        <w:rPr>
          <w:rFonts w:cstheme="minorHAnsi"/>
          <w:i/>
          <w:iCs/>
          <w:color w:val="auto"/>
        </w:rPr>
        <w:lastRenderedPageBreak/>
        <w:t>Communication des demandes de paiement</w:t>
      </w:r>
      <w:bookmarkEnd w:id="52"/>
    </w:p>
    <w:p w14:paraId="4797A06A" w14:textId="21A047D9" w:rsidR="00DA4ED0" w:rsidRPr="00416CFA" w:rsidRDefault="00DA4ED0" w:rsidP="005E5789">
      <w:pPr>
        <w:spacing w:before="240"/>
        <w:jc w:val="both"/>
        <w:rPr>
          <w:rFonts w:cstheme="minorHAnsi"/>
          <w:bCs/>
          <w:sz w:val="20"/>
          <w:szCs w:val="20"/>
        </w:rPr>
      </w:pPr>
      <w:r w:rsidRPr="00416CFA">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16CFA" w:rsidRDefault="00DA4ED0" w:rsidP="00AE5868">
      <w:pPr>
        <w:jc w:val="both"/>
        <w:rPr>
          <w:rFonts w:cstheme="minorHAnsi"/>
          <w:bCs/>
          <w:sz w:val="20"/>
          <w:szCs w:val="20"/>
        </w:rPr>
      </w:pPr>
      <w:r w:rsidRPr="00416CFA">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416CFA" w:rsidRDefault="00786B88" w:rsidP="00691B31">
      <w:pPr>
        <w:jc w:val="both"/>
        <w:rPr>
          <w:rFonts w:cstheme="minorHAnsi"/>
          <w:sz w:val="20"/>
          <w:szCs w:val="20"/>
        </w:rPr>
      </w:pPr>
      <w:r w:rsidRPr="00561BAB">
        <w:rPr>
          <w:rFonts w:cstheme="minorHAnsi"/>
          <w:bCs/>
          <w:sz w:val="20"/>
          <w:szCs w:val="20"/>
        </w:rPr>
        <w:t xml:space="preserve">Le </w:t>
      </w:r>
      <w:r w:rsidR="00DA4ED0" w:rsidRPr="00561BAB">
        <w:rPr>
          <w:rFonts w:cstheme="minorHAnsi"/>
          <w:bCs/>
          <w:sz w:val="20"/>
          <w:szCs w:val="20"/>
        </w:rPr>
        <w:t>numéro CHORUS PRO</w:t>
      </w:r>
      <w:r w:rsidR="00514D46">
        <w:rPr>
          <w:rFonts w:cstheme="minorHAnsi"/>
          <w:bCs/>
          <w:sz w:val="20"/>
          <w:szCs w:val="20"/>
        </w:rPr>
        <w:t xml:space="preserve">, identifiant de </w:t>
      </w:r>
      <w:r>
        <w:rPr>
          <w:rFonts w:cstheme="minorHAnsi"/>
          <w:bCs/>
          <w:sz w:val="20"/>
          <w:szCs w:val="20"/>
        </w:rPr>
        <w:t>la structure à facturer (SIRET),</w:t>
      </w:r>
      <w:r w:rsidR="00DA4ED0" w:rsidRPr="00561BAB">
        <w:rPr>
          <w:rFonts w:cstheme="minorHAnsi"/>
          <w:bCs/>
          <w:sz w:val="20"/>
          <w:szCs w:val="20"/>
        </w:rPr>
        <w:t xml:space="preserve"> </w:t>
      </w:r>
      <w:r w:rsidR="00561BAB" w:rsidRPr="00561BAB">
        <w:rPr>
          <w:rFonts w:cstheme="minorHAnsi"/>
          <w:bCs/>
          <w:sz w:val="20"/>
          <w:szCs w:val="20"/>
        </w:rPr>
        <w:t>sera communiqué</w:t>
      </w:r>
      <w:r w:rsidR="00D67926">
        <w:rPr>
          <w:rFonts w:cstheme="minorHAnsi"/>
          <w:bCs/>
          <w:sz w:val="20"/>
          <w:szCs w:val="20"/>
        </w:rPr>
        <w:t xml:space="preserve"> au titulaire</w:t>
      </w:r>
      <w:r w:rsidR="00561BAB" w:rsidRPr="00561BAB">
        <w:rPr>
          <w:rFonts w:cstheme="minorHAnsi"/>
          <w:bCs/>
          <w:sz w:val="20"/>
          <w:szCs w:val="20"/>
        </w:rPr>
        <w:t xml:space="preserve"> lors de la réunion de lancement</w:t>
      </w:r>
      <w:r w:rsidR="00DA4ED0" w:rsidRPr="00561BAB">
        <w:rPr>
          <w:rFonts w:cstheme="minorHAnsi"/>
          <w:sz w:val="20"/>
          <w:szCs w:val="20"/>
        </w:rPr>
        <w:t>.</w:t>
      </w:r>
    </w:p>
    <w:p w14:paraId="2736FF44" w14:textId="55BFDE66" w:rsidR="00DA4ED0" w:rsidRPr="00FE4B34" w:rsidRDefault="00DA4ED0" w:rsidP="00695710">
      <w:pPr>
        <w:pStyle w:val="Titre2"/>
      </w:pPr>
      <w:bookmarkStart w:id="53" w:name="_Toc180155033"/>
      <w:r>
        <w:t>Modalités de paiement</w:t>
      </w:r>
      <w:bookmarkEnd w:id="53"/>
    </w:p>
    <w:p w14:paraId="39D97B74" w14:textId="4DAEC149" w:rsidR="00A228E1" w:rsidRPr="00172A6F" w:rsidRDefault="00A228E1" w:rsidP="005B0A85">
      <w:pPr>
        <w:pStyle w:val="Titre3"/>
        <w:numPr>
          <w:ilvl w:val="2"/>
          <w:numId w:val="12"/>
        </w:numPr>
        <w:ind w:left="1985"/>
        <w:jc w:val="both"/>
        <w:rPr>
          <w:rFonts w:cstheme="minorHAnsi"/>
          <w:i/>
          <w:iCs/>
          <w:color w:val="auto"/>
        </w:rPr>
      </w:pPr>
      <w:bookmarkStart w:id="54" w:name="_Toc180155034"/>
      <w:r w:rsidRPr="00172A6F">
        <w:rPr>
          <w:rFonts w:cstheme="minorHAnsi"/>
          <w:i/>
          <w:iCs/>
          <w:color w:val="auto"/>
        </w:rPr>
        <w:t>Règlement des prestations - RIB</w:t>
      </w:r>
      <w:bookmarkEnd w:id="54"/>
    </w:p>
    <w:p w14:paraId="7B17757B" w14:textId="22B63A0A" w:rsidR="00A228E1" w:rsidRPr="00416CFA" w:rsidRDefault="00A228E1" w:rsidP="005E5789">
      <w:pPr>
        <w:spacing w:before="240"/>
        <w:jc w:val="both"/>
        <w:rPr>
          <w:rFonts w:cstheme="minorHAnsi"/>
          <w:bCs/>
          <w:sz w:val="20"/>
          <w:szCs w:val="20"/>
        </w:rPr>
      </w:pPr>
      <w:r w:rsidRPr="00416CFA">
        <w:rPr>
          <w:rFonts w:cstheme="minorHAnsi"/>
          <w:bCs/>
          <w:sz w:val="20"/>
          <w:szCs w:val="20"/>
        </w:rPr>
        <w:t>Le paiement est effectué par virement en euros au compte ouvert au nom du titulaire.</w:t>
      </w:r>
    </w:p>
    <w:p w14:paraId="21C62DD8" w14:textId="3D143932" w:rsidR="00A228E1" w:rsidRPr="00416CFA" w:rsidRDefault="00A228E1" w:rsidP="00691B31">
      <w:pPr>
        <w:jc w:val="both"/>
        <w:rPr>
          <w:rFonts w:cstheme="minorHAnsi"/>
          <w:bCs/>
          <w:sz w:val="20"/>
          <w:szCs w:val="20"/>
        </w:rPr>
      </w:pPr>
      <w:r w:rsidRPr="00416CFA">
        <w:rPr>
          <w:rFonts w:cstheme="minorHAnsi"/>
          <w:bCs/>
          <w:sz w:val="20"/>
          <w:szCs w:val="20"/>
        </w:rPr>
        <w:t xml:space="preserve">Les sommes dues en exécution du présent marché sont réglées par virement bancaire établi à l’ordre du titulaire en les faisant porter au compte ouvert à son nom. Le titulaire fournit un RIB à cet effet </w:t>
      </w:r>
      <w:r w:rsidRPr="00416CFA">
        <w:rPr>
          <w:rStyle w:val="Appelnotedebasdep"/>
          <w:rFonts w:cstheme="minorHAnsi"/>
          <w:bCs/>
          <w:sz w:val="20"/>
          <w:szCs w:val="20"/>
        </w:rPr>
        <w:footnoteReference w:id="5"/>
      </w:r>
      <w:r w:rsidRPr="00416CFA">
        <w:rPr>
          <w:rFonts w:cstheme="minorHAnsi"/>
          <w:bCs/>
          <w:sz w:val="20"/>
          <w:szCs w:val="20"/>
        </w:rPr>
        <w:t>.</w:t>
      </w:r>
    </w:p>
    <w:p w14:paraId="2A545C09" w14:textId="04868F02" w:rsidR="00A228E1" w:rsidRPr="00172A6F" w:rsidRDefault="00A228E1" w:rsidP="005B0A85">
      <w:pPr>
        <w:pStyle w:val="Titre3"/>
        <w:numPr>
          <w:ilvl w:val="2"/>
          <w:numId w:val="12"/>
        </w:numPr>
        <w:ind w:left="1985"/>
        <w:jc w:val="both"/>
        <w:rPr>
          <w:rFonts w:cstheme="minorHAnsi"/>
          <w:i/>
          <w:iCs/>
          <w:color w:val="auto"/>
        </w:rPr>
      </w:pPr>
      <w:bookmarkStart w:id="55" w:name="_Toc180155035"/>
      <w:r w:rsidRPr="00172A6F">
        <w:rPr>
          <w:rFonts w:cstheme="minorHAnsi"/>
          <w:i/>
          <w:iCs/>
          <w:color w:val="auto"/>
        </w:rPr>
        <w:t>Délai global de paiement</w:t>
      </w:r>
      <w:bookmarkEnd w:id="55"/>
    </w:p>
    <w:p w14:paraId="5573DEAC" w14:textId="20776F43" w:rsidR="00A228E1" w:rsidRPr="00416CFA" w:rsidRDefault="073027AD" w:rsidP="392B7E6E">
      <w:pPr>
        <w:spacing w:before="240"/>
        <w:jc w:val="both"/>
        <w:rPr>
          <w:color w:val="0000FF"/>
          <w:sz w:val="20"/>
          <w:szCs w:val="20"/>
        </w:rPr>
      </w:pPr>
      <w:r w:rsidRPr="392B7E6E">
        <w:rPr>
          <w:sz w:val="20"/>
          <w:szCs w:val="20"/>
        </w:rPr>
        <w:t xml:space="preserve">En application des articles L2192-10 et R2192-10 du code de la commande publique, le délai maximum de paiement est de 30 jours à </w:t>
      </w:r>
      <w:r w:rsidRPr="004B390F">
        <w:rPr>
          <w:sz w:val="20"/>
          <w:szCs w:val="20"/>
        </w:rPr>
        <w:t xml:space="preserve">compter </w:t>
      </w:r>
      <w:r w:rsidRPr="004B390F">
        <w:rPr>
          <w:rFonts w:eastAsiaTheme="minorEastAsia"/>
          <w:sz w:val="20"/>
          <w:szCs w:val="20"/>
        </w:rPr>
        <w:t>de la présentation de la demande de paiement</w:t>
      </w:r>
      <w:r w:rsidR="004B390F" w:rsidRPr="004B390F">
        <w:rPr>
          <w:sz w:val="20"/>
          <w:szCs w:val="20"/>
        </w:rPr>
        <w:t>.</w:t>
      </w:r>
    </w:p>
    <w:p w14:paraId="47A50B06" w14:textId="5FF128BA" w:rsidR="00A228E1" w:rsidRPr="00416CFA" w:rsidRDefault="00A228E1" w:rsidP="00691B31">
      <w:pPr>
        <w:jc w:val="both"/>
        <w:rPr>
          <w:rFonts w:cstheme="minorHAnsi"/>
          <w:bCs/>
          <w:sz w:val="20"/>
          <w:szCs w:val="20"/>
        </w:rPr>
      </w:pPr>
      <w:r w:rsidRPr="00416CFA">
        <w:rPr>
          <w:rFonts w:cstheme="minorHAnsi"/>
          <w:bCs/>
          <w:sz w:val="20"/>
          <w:szCs w:val="20"/>
        </w:rPr>
        <w:t>Ce délai est néanmoins suspendu en cas de rejet de la demande de paiement par le pouvoir adjudicateur à des fins de corrections, jusqu’à la remise d’une nouvelle facture en bonne et due forme.</w:t>
      </w:r>
    </w:p>
    <w:p w14:paraId="68537DA7" w14:textId="1D608234" w:rsidR="00A228E1" w:rsidRPr="00172A6F" w:rsidRDefault="00A228E1" w:rsidP="005B0A85">
      <w:pPr>
        <w:pStyle w:val="Titre3"/>
        <w:numPr>
          <w:ilvl w:val="2"/>
          <w:numId w:val="12"/>
        </w:numPr>
        <w:ind w:left="1985"/>
        <w:jc w:val="both"/>
        <w:rPr>
          <w:rFonts w:cstheme="minorHAnsi"/>
          <w:i/>
          <w:iCs/>
          <w:color w:val="auto"/>
        </w:rPr>
      </w:pPr>
      <w:bookmarkStart w:id="56" w:name="_Toc180155036"/>
      <w:r w:rsidRPr="00172A6F">
        <w:rPr>
          <w:rFonts w:cstheme="minorHAnsi"/>
          <w:i/>
          <w:iCs/>
          <w:color w:val="auto"/>
        </w:rPr>
        <w:t>Retard de paiement</w:t>
      </w:r>
      <w:bookmarkEnd w:id="56"/>
    </w:p>
    <w:p w14:paraId="4FE626E9" w14:textId="1C4289F3" w:rsidR="000C7569" w:rsidRPr="00416CFA" w:rsidRDefault="00A228E1" w:rsidP="00A228E1">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Le défaut de paiement dans ce délai fait courir des intérêts moratoires au bénéfice du titulaire ou du sous-traitant payé directement, </w:t>
      </w:r>
      <w:r w:rsidR="000C7569" w:rsidRPr="00416CFA">
        <w:rPr>
          <w:rFonts w:asciiTheme="minorHAnsi" w:hAnsiTheme="minorHAnsi" w:cstheme="minorHAnsi"/>
          <w:sz w:val="20"/>
          <w:lang w:val="fr-FR"/>
        </w:rPr>
        <w:t>conformément</w:t>
      </w:r>
      <w:r w:rsidRPr="00416CFA">
        <w:rPr>
          <w:rFonts w:asciiTheme="minorHAnsi" w:hAnsiTheme="minorHAnsi" w:cstheme="minorHAnsi"/>
          <w:sz w:val="20"/>
          <w:lang w:val="fr-FR"/>
        </w:rPr>
        <w:t xml:space="preserve"> à l’</w:t>
      </w:r>
      <w:r w:rsidR="000C7569" w:rsidRPr="00416CFA">
        <w:rPr>
          <w:rFonts w:asciiTheme="minorHAnsi" w:hAnsiTheme="minorHAnsi" w:cstheme="minorHAnsi"/>
          <w:sz w:val="20"/>
          <w:lang w:val="fr-FR"/>
        </w:rPr>
        <w:t>article</w:t>
      </w:r>
      <w:r w:rsidRPr="00416CFA">
        <w:rPr>
          <w:rFonts w:asciiTheme="minorHAnsi" w:hAnsiTheme="minorHAnsi" w:cstheme="minorHAnsi"/>
          <w:sz w:val="20"/>
          <w:lang w:val="fr-FR"/>
        </w:rPr>
        <w:t xml:space="preserve"> </w:t>
      </w:r>
      <w:r w:rsidR="000C7569" w:rsidRPr="00416CFA">
        <w:rPr>
          <w:rFonts w:asciiTheme="minorHAnsi" w:hAnsiTheme="minorHAnsi" w:cstheme="minorHAnsi"/>
          <w:sz w:val="20"/>
          <w:lang w:val="fr-FR"/>
        </w:rPr>
        <w:t>R2192</w:t>
      </w:r>
      <w:r w:rsidR="00B4639E" w:rsidRPr="00416CFA">
        <w:rPr>
          <w:rFonts w:asciiTheme="minorHAnsi" w:hAnsiTheme="minorHAnsi" w:cstheme="minorHAnsi"/>
          <w:sz w:val="20"/>
          <w:lang w:val="fr-FR"/>
        </w:rPr>
        <w:t>-</w:t>
      </w:r>
      <w:r w:rsidR="000C7569" w:rsidRPr="00416CFA">
        <w:rPr>
          <w:rFonts w:asciiTheme="minorHAnsi" w:hAnsiTheme="minorHAnsi" w:cstheme="minorHAnsi"/>
          <w:sz w:val="20"/>
          <w:lang w:val="fr-FR"/>
        </w:rPr>
        <w:t>32 du code de la commande publique.</w:t>
      </w:r>
    </w:p>
    <w:p w14:paraId="3370557E" w14:textId="0FAEC90B" w:rsidR="00A228E1" w:rsidRPr="00416CFA" w:rsidRDefault="00A228E1" w:rsidP="00A228E1">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16CFA" w:rsidRDefault="4E20DF55" w:rsidP="392B7E6E">
      <w:pPr>
        <w:jc w:val="both"/>
        <w:rPr>
          <w:sz w:val="20"/>
          <w:szCs w:val="20"/>
        </w:rPr>
      </w:pPr>
      <w:r w:rsidRPr="392B7E6E">
        <w:rPr>
          <w:sz w:val="20"/>
          <w:szCs w:val="20"/>
        </w:rPr>
        <w:t>En outre, le retard de paiement donne lie</w:t>
      </w:r>
      <w:r w:rsidR="6F138B11" w:rsidRPr="392B7E6E">
        <w:rPr>
          <w:sz w:val="20"/>
          <w:szCs w:val="20"/>
        </w:rPr>
        <w:t>u</w:t>
      </w:r>
      <w:r w:rsidRPr="392B7E6E">
        <w:rPr>
          <w:sz w:val="20"/>
          <w:szCs w:val="20"/>
        </w:rPr>
        <w:t>, de plein droit et sans autre formalité, au versement d’une indemnité forfaitaire pour frais de recouvrement d'un montant de quarante euros</w:t>
      </w:r>
      <w:r w:rsidR="5860155D" w:rsidRPr="392B7E6E">
        <w:rPr>
          <w:sz w:val="20"/>
          <w:szCs w:val="20"/>
        </w:rPr>
        <w:t xml:space="preserve"> (40 €)</w:t>
      </w:r>
      <w:r w:rsidRPr="392B7E6E">
        <w:rPr>
          <w:sz w:val="20"/>
          <w:szCs w:val="20"/>
        </w:rPr>
        <w:t>.</w:t>
      </w:r>
    </w:p>
    <w:p w14:paraId="022E0D03" w14:textId="20A1BA53" w:rsidR="000C7569" w:rsidRPr="00FE4B34" w:rsidRDefault="4E20DF55" w:rsidP="00695710">
      <w:pPr>
        <w:pStyle w:val="Titre2"/>
      </w:pPr>
      <w:bookmarkStart w:id="57" w:name="_Toc180155037"/>
      <w:r>
        <w:t>Modalités de paiement en cas de cotraitance et/ou sous</w:t>
      </w:r>
      <w:r w:rsidR="2F107F22">
        <w:t>-</w:t>
      </w:r>
      <w:r>
        <w:t>traitance</w:t>
      </w:r>
      <w:bookmarkEnd w:id="57"/>
    </w:p>
    <w:p w14:paraId="3BB5D4B4" w14:textId="6CA66F8A" w:rsidR="000C7569" w:rsidRPr="00172A6F" w:rsidRDefault="000C7569" w:rsidP="005B0A85">
      <w:pPr>
        <w:pStyle w:val="Titre3"/>
        <w:numPr>
          <w:ilvl w:val="2"/>
          <w:numId w:val="12"/>
        </w:numPr>
        <w:ind w:left="1985"/>
        <w:jc w:val="both"/>
        <w:rPr>
          <w:rFonts w:cstheme="minorHAnsi"/>
          <w:i/>
          <w:iCs/>
          <w:color w:val="auto"/>
        </w:rPr>
      </w:pPr>
      <w:bookmarkStart w:id="58" w:name="_Toc180155038"/>
      <w:r w:rsidRPr="00172A6F">
        <w:rPr>
          <w:rFonts w:cstheme="minorHAnsi"/>
          <w:i/>
          <w:iCs/>
          <w:color w:val="auto"/>
        </w:rPr>
        <w:t>Facturation et paiement en cas de co-traitance</w:t>
      </w:r>
      <w:bookmarkEnd w:id="58"/>
    </w:p>
    <w:p w14:paraId="630F466A" w14:textId="24285137"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En cas de groupement conjoint, chaque membre du groupement perçoit directement les sommes se rapportant à l’exécution de ses propres prestations.</w:t>
      </w:r>
    </w:p>
    <w:p w14:paraId="2489F974" w14:textId="3183CF2E" w:rsidR="000C7569" w:rsidRPr="00857182" w:rsidRDefault="000C7569"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En cas de groupement solidaire, le paiement est effectué sur un compte unique, </w:t>
      </w:r>
      <w:r w:rsidRPr="00857182">
        <w:rPr>
          <w:rFonts w:asciiTheme="minorHAnsi" w:hAnsiTheme="minorHAnsi" w:cstheme="minorHAnsi"/>
          <w:sz w:val="20"/>
          <w:lang w:val="fr-FR"/>
        </w:rPr>
        <w:t>ouvert au nom du mandataire.</w:t>
      </w:r>
    </w:p>
    <w:p w14:paraId="6E9CFE3A" w14:textId="51C3B4B8" w:rsidR="000C7569" w:rsidRPr="00857182" w:rsidRDefault="4E20DF55" w:rsidP="392B7E6E">
      <w:pPr>
        <w:jc w:val="both"/>
        <w:rPr>
          <w:sz w:val="20"/>
          <w:szCs w:val="20"/>
        </w:rPr>
      </w:pPr>
      <w:r w:rsidRPr="00857182">
        <w:rPr>
          <w:sz w:val="20"/>
          <w:szCs w:val="20"/>
        </w:rPr>
        <w:t>Les autres dispositions relatives à la cotraitance s’appliquent selon l’article 12.1 du CCAG</w:t>
      </w:r>
      <w:r w:rsidR="70DEFF8B" w:rsidRPr="00857182">
        <w:rPr>
          <w:sz w:val="20"/>
          <w:szCs w:val="20"/>
        </w:rPr>
        <w:t xml:space="preserve"> </w:t>
      </w:r>
      <w:r w:rsidR="0033719F" w:rsidRPr="00857182">
        <w:rPr>
          <w:sz w:val="20"/>
          <w:szCs w:val="20"/>
        </w:rPr>
        <w:t>Fournitures courantes et services.</w:t>
      </w:r>
    </w:p>
    <w:p w14:paraId="58157C7B" w14:textId="791A5CDC" w:rsidR="006301CC" w:rsidRPr="00172A6F" w:rsidRDefault="006301CC" w:rsidP="005B0A85">
      <w:pPr>
        <w:pStyle w:val="Titre3"/>
        <w:numPr>
          <w:ilvl w:val="2"/>
          <w:numId w:val="12"/>
        </w:numPr>
        <w:ind w:left="1985"/>
        <w:jc w:val="both"/>
        <w:rPr>
          <w:rFonts w:cstheme="minorHAnsi"/>
          <w:i/>
          <w:iCs/>
          <w:color w:val="auto"/>
        </w:rPr>
      </w:pPr>
      <w:bookmarkStart w:id="59" w:name="_Toc180155039"/>
      <w:r w:rsidRPr="00172A6F">
        <w:rPr>
          <w:rFonts w:cstheme="minorHAnsi"/>
          <w:i/>
          <w:iCs/>
          <w:color w:val="auto"/>
        </w:rPr>
        <w:lastRenderedPageBreak/>
        <w:t>Facturation et paiement en cas de sous-</w:t>
      </w:r>
      <w:bookmarkEnd w:id="59"/>
      <w:r w:rsidR="00012916" w:rsidRPr="00012916">
        <w:rPr>
          <w:rFonts w:cstheme="minorHAnsi"/>
          <w:i/>
          <w:iCs/>
          <w:color w:val="auto"/>
        </w:rPr>
        <w:t>traitance</w:t>
      </w:r>
    </w:p>
    <w:p w14:paraId="5684A539" w14:textId="7A564619" w:rsidR="006301CC" w:rsidRPr="00416CFA" w:rsidRDefault="006301CC"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sous-traitant adresse sa demande de paiement libellé au nom du pouvoir adjudicateur au titulaire du marché, sous pli recommandé avec accusé réception, ou la dépose auprès du pouvoir adjudicateur contre récépissé.</w:t>
      </w:r>
    </w:p>
    <w:p w14:paraId="661EA1B9" w14:textId="615A8E7C" w:rsidR="006301CC" w:rsidRPr="00416CFA" w:rsidRDefault="006301CC" w:rsidP="00691B31">
      <w:pPr>
        <w:jc w:val="both"/>
        <w:rPr>
          <w:rFonts w:cstheme="minorHAnsi"/>
          <w:bCs/>
          <w:sz w:val="20"/>
          <w:szCs w:val="20"/>
        </w:rPr>
      </w:pPr>
      <w:r w:rsidRPr="00416CFA">
        <w:rPr>
          <w:rFonts w:cstheme="minorHAnsi"/>
          <w:bCs/>
          <w:sz w:val="20"/>
          <w:szCs w:val="20"/>
        </w:rPr>
        <w:t>Conformément à l’article R2193-12 et suivants du code de la commande publique, le titulaire a 1</w:t>
      </w:r>
      <w:r w:rsidR="0092113B" w:rsidRPr="00416CFA">
        <w:rPr>
          <w:rFonts w:cstheme="minorHAnsi"/>
          <w:bCs/>
          <w:sz w:val="20"/>
          <w:szCs w:val="20"/>
        </w:rPr>
        <w:t>5</w:t>
      </w:r>
      <w:r w:rsidRPr="00416CFA">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16CFA" w:rsidRDefault="006301CC" w:rsidP="00691B31">
      <w:pPr>
        <w:jc w:val="both"/>
        <w:rPr>
          <w:rFonts w:cstheme="minorHAnsi"/>
          <w:bCs/>
          <w:sz w:val="20"/>
          <w:szCs w:val="20"/>
        </w:rPr>
      </w:pPr>
      <w:r w:rsidRPr="00416CFA">
        <w:rPr>
          <w:rFonts w:cstheme="minorHAnsi"/>
          <w:bCs/>
          <w:sz w:val="20"/>
          <w:szCs w:val="20"/>
        </w:rPr>
        <w:t>Le paiement du sous-traitant s’effectue dans le respect du délai global de paiement. Ce délai court à compter de la réception par le pouvoir adjudicateur</w:t>
      </w:r>
      <w:r w:rsidR="0092113B" w:rsidRPr="00416CFA">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172A6F" w:rsidRDefault="0092113B" w:rsidP="005B0A85">
      <w:pPr>
        <w:pStyle w:val="Titre3"/>
        <w:numPr>
          <w:ilvl w:val="2"/>
          <w:numId w:val="12"/>
        </w:numPr>
        <w:ind w:left="1985"/>
        <w:jc w:val="both"/>
        <w:rPr>
          <w:rFonts w:cstheme="minorHAnsi"/>
          <w:i/>
          <w:iCs/>
          <w:color w:val="auto"/>
        </w:rPr>
      </w:pPr>
      <w:bookmarkStart w:id="60" w:name="_Toc180155040"/>
      <w:r w:rsidRPr="00172A6F">
        <w:rPr>
          <w:rFonts w:cstheme="minorHAnsi"/>
          <w:i/>
          <w:iCs/>
          <w:color w:val="auto"/>
        </w:rPr>
        <w:t>Cession ou nantissement des créances</w:t>
      </w:r>
      <w:bookmarkEnd w:id="60"/>
    </w:p>
    <w:p w14:paraId="3606B692" w14:textId="67CBEB3B" w:rsidR="000C7569" w:rsidRPr="00416CFA" w:rsidRDefault="0092113B"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Les créances nées ou à naître concernant le présent marché peuvent être cédées ou nanties conformément aux dispositions des articles R2191-46 à R2191-63 du code de la commande publique.</w:t>
      </w:r>
    </w:p>
    <w:p w14:paraId="43CE7E41" w14:textId="0B3F3A79" w:rsidR="0092113B" w:rsidRDefault="0092113B" w:rsidP="00691B31">
      <w:pPr>
        <w:jc w:val="both"/>
        <w:rPr>
          <w:rFonts w:cstheme="minorHAnsi"/>
          <w:bCs/>
          <w:sz w:val="20"/>
          <w:szCs w:val="20"/>
        </w:rPr>
      </w:pPr>
      <w:r w:rsidRPr="00416CFA">
        <w:rPr>
          <w:rFonts w:cstheme="minorHAnsi"/>
          <w:bCs/>
          <w:sz w:val="20"/>
          <w:szCs w:val="20"/>
        </w:rPr>
        <w:t>En cas de sous-traitance, le</w:t>
      </w:r>
      <w:r w:rsidR="00BC2DA1">
        <w:rPr>
          <w:rFonts w:cstheme="minorHAnsi"/>
          <w:bCs/>
          <w:sz w:val="20"/>
          <w:szCs w:val="20"/>
        </w:rPr>
        <w:t>s créances découlant du</w:t>
      </w:r>
      <w:r w:rsidRPr="00416CFA">
        <w:rPr>
          <w:rFonts w:cstheme="minorHAnsi"/>
          <w:bCs/>
          <w:sz w:val="20"/>
          <w:szCs w:val="20"/>
        </w:rPr>
        <w:t xml:space="preserve"> présent marché ne peu</w:t>
      </w:r>
      <w:r w:rsidR="00BC2DA1">
        <w:rPr>
          <w:rFonts w:cstheme="minorHAnsi"/>
          <w:bCs/>
          <w:sz w:val="20"/>
          <w:szCs w:val="20"/>
        </w:rPr>
        <w:t>ven</w:t>
      </w:r>
      <w:r w:rsidRPr="00416CFA">
        <w:rPr>
          <w:rFonts w:cstheme="minorHAnsi"/>
          <w:bCs/>
          <w:sz w:val="20"/>
          <w:szCs w:val="20"/>
        </w:rPr>
        <w:t>t être nanti</w:t>
      </w:r>
      <w:r w:rsidR="00BC2DA1">
        <w:rPr>
          <w:rFonts w:cstheme="minorHAnsi"/>
          <w:bCs/>
          <w:sz w:val="20"/>
          <w:szCs w:val="20"/>
        </w:rPr>
        <w:t xml:space="preserve">es ou cédées </w:t>
      </w:r>
      <w:r w:rsidRPr="00416CFA">
        <w:rPr>
          <w:rFonts w:cstheme="minorHAnsi"/>
          <w:bCs/>
          <w:sz w:val="20"/>
          <w:szCs w:val="20"/>
        </w:rPr>
        <w:t>qu’à hauteur des prestations exécutées par le titulaire ou membre du groupement conjoint à l’origine de la demande de sous-traitance.</w:t>
      </w:r>
    </w:p>
    <w:p w14:paraId="6E9B5AEC" w14:textId="030E98B6" w:rsidR="00E62938" w:rsidRPr="00E62938" w:rsidRDefault="00E62938" w:rsidP="00E62938">
      <w:pPr>
        <w:jc w:val="both"/>
        <w:rPr>
          <w:rFonts w:cstheme="minorHAnsi"/>
          <w:iCs/>
          <w:color w:val="000000"/>
          <w:sz w:val="20"/>
        </w:rPr>
      </w:pPr>
      <w:r w:rsidRPr="00012916">
        <w:rPr>
          <w:rFonts w:cstheme="minorHAnsi"/>
          <w:bCs/>
          <w:sz w:val="20"/>
          <w:szCs w:val="20"/>
        </w:rPr>
        <w:t xml:space="preserve">Les coordonnées de la (des) personne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5B0A85">
      <w:pPr>
        <w:pStyle w:val="Titre1"/>
        <w:numPr>
          <w:ilvl w:val="0"/>
          <w:numId w:val="12"/>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61" w:name="_Toc180155041"/>
      <w:bookmarkStart w:id="62" w:name="_Ref186706600"/>
      <w:bookmarkStart w:id="63" w:name="_Ref116370716"/>
      <w:bookmarkStart w:id="64" w:name="_Ref116370793"/>
      <w:bookmarkStart w:id="65" w:name="_Toc201920525"/>
      <w:r w:rsidRPr="00B06823">
        <w:rPr>
          <w:rFonts w:cstheme="minorHAnsi"/>
          <w:sz w:val="32"/>
          <w:szCs w:val="32"/>
        </w:rPr>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61"/>
      <w:bookmarkEnd w:id="62"/>
      <w:bookmarkEnd w:id="65"/>
      <w:r w:rsidRPr="00B06823">
        <w:rPr>
          <w:rFonts w:cstheme="minorHAnsi"/>
          <w:sz w:val="32"/>
          <w:szCs w:val="32"/>
        </w:rPr>
        <w:t xml:space="preserve"> </w:t>
      </w:r>
      <w:bookmarkEnd w:id="63"/>
      <w:bookmarkEnd w:id="64"/>
    </w:p>
    <w:p w14:paraId="3FB98561" w14:textId="67943469" w:rsidR="00FB0D70" w:rsidRDefault="005D56D0" w:rsidP="00695710">
      <w:pPr>
        <w:pStyle w:val="Titre2"/>
      </w:pPr>
      <w:bookmarkStart w:id="66" w:name="_Toc180155042"/>
      <w:r w:rsidRPr="000B11B4">
        <w:t>Interlocuteurs</w:t>
      </w:r>
      <w:r w:rsidR="00FB0D70" w:rsidRPr="000B11B4">
        <w:t xml:space="preserve"> du titulaire</w:t>
      </w:r>
      <w:bookmarkEnd w:id="66"/>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B0D70" w14:paraId="6B1F8681" w14:textId="77777777" w:rsidTr="009C3C25">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386"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9C3C25">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386" w:type="dxa"/>
            <w:shd w:val="clear" w:color="auto" w:fill="FFFFFF" w:themeFill="background1"/>
          </w:tcPr>
          <w:p w14:paraId="64FF836E" w14:textId="17275392" w:rsidR="009C3C25" w:rsidRPr="00FB0D70" w:rsidRDefault="009C3C25" w:rsidP="003950FD">
            <w:pPr>
              <w:spacing w:before="240"/>
              <w:jc w:val="both"/>
              <w:rPr>
                <w:rFonts w:cstheme="minorHAnsi"/>
                <w:bCs/>
                <w:sz w:val="20"/>
                <w:szCs w:val="20"/>
              </w:rPr>
            </w:pPr>
            <w:r w:rsidRPr="00FB0D70">
              <w:rPr>
                <w:rFonts w:cstheme="minorHAnsi"/>
                <w:bCs/>
                <w:sz w:val="20"/>
                <w:szCs w:val="20"/>
              </w:rPr>
              <w:t xml:space="preserve">Le nom de l’interlocuteur du </w:t>
            </w:r>
            <w:r w:rsidR="00FF0F48">
              <w:rPr>
                <w:rFonts w:cstheme="minorHAnsi"/>
                <w:bCs/>
                <w:sz w:val="20"/>
                <w:szCs w:val="20"/>
              </w:rPr>
              <w:t>titulaire</w:t>
            </w:r>
            <w:r w:rsidRPr="00FB0D70">
              <w:rPr>
                <w:rFonts w:cstheme="minorHAnsi"/>
                <w:bCs/>
                <w:sz w:val="20"/>
                <w:szCs w:val="20"/>
              </w:rPr>
              <w:t xml:space="preserve"> pour le suivi administratif et contractuel du marché sera communiqué au titulaire après la notification du marché.</w:t>
            </w:r>
          </w:p>
        </w:tc>
      </w:tr>
      <w:tr w:rsidR="009C3C25" w14:paraId="4BE3980E" w14:textId="77777777" w:rsidTr="009C3C25">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386" w:type="dxa"/>
            <w:shd w:val="clear" w:color="auto" w:fill="FFFFFF" w:themeFill="background1"/>
          </w:tcPr>
          <w:p w14:paraId="28AB3A2D" w14:textId="15BB9440" w:rsidR="009C3C25" w:rsidRPr="00FB0D70" w:rsidRDefault="009C3C25">
            <w:pPr>
              <w:jc w:val="both"/>
              <w:rPr>
                <w:rFonts w:cstheme="minorHAnsi"/>
                <w:bCs/>
                <w:sz w:val="20"/>
                <w:szCs w:val="20"/>
              </w:rPr>
            </w:pPr>
            <w:r w:rsidRPr="00FB0D70">
              <w:rPr>
                <w:rFonts w:cstheme="minorHAnsi"/>
                <w:bCs/>
                <w:sz w:val="20"/>
                <w:szCs w:val="20"/>
              </w:rPr>
              <w:t xml:space="preserve">Un interlocuteur du </w:t>
            </w:r>
            <w:r w:rsidR="00FF0F48">
              <w:rPr>
                <w:rFonts w:cstheme="minorHAnsi"/>
                <w:bCs/>
                <w:sz w:val="20"/>
                <w:szCs w:val="20"/>
              </w:rPr>
              <w:t>titulaire</w:t>
            </w:r>
            <w:r w:rsidR="00FF0F48" w:rsidRPr="00FB0D70">
              <w:rPr>
                <w:rFonts w:cstheme="minorHAnsi"/>
                <w:bCs/>
                <w:sz w:val="20"/>
                <w:szCs w:val="20"/>
              </w:rPr>
              <w:t xml:space="preserve"> </w:t>
            </w:r>
            <w:r w:rsidRPr="00FB0D70">
              <w:rPr>
                <w:rFonts w:cstheme="minorHAnsi"/>
                <w:bCs/>
                <w:sz w:val="20"/>
                <w:szCs w:val="20"/>
              </w:rPr>
              <w:t>pour le suivi opérationnel du marché est désigné dans chaque établissement pouvant émettre un bon de commande. Le nom et les coordonnées de chaque interlocuteur seront communiqués au titulaire après la notification du marché.</w:t>
            </w:r>
          </w:p>
        </w:tc>
      </w:tr>
    </w:tbl>
    <w:p w14:paraId="31636533" w14:textId="21B5CBEC" w:rsidR="005D56D0" w:rsidRPr="007C29EC" w:rsidRDefault="00471D5D" w:rsidP="00695710">
      <w:pPr>
        <w:pStyle w:val="Titre2"/>
      </w:pPr>
      <w:r>
        <w:t>Réunion de lancement</w:t>
      </w:r>
    </w:p>
    <w:p w14:paraId="3100E74A" w14:textId="40FF55CA" w:rsidR="005D56D0" w:rsidRPr="00DE1C64" w:rsidRDefault="005D56D0" w:rsidP="00A557DD">
      <w:pPr>
        <w:jc w:val="both"/>
        <w:rPr>
          <w:rFonts w:eastAsiaTheme="majorEastAsia" w:cstheme="minorHAnsi"/>
          <w:sz w:val="20"/>
          <w:szCs w:val="20"/>
        </w:rPr>
      </w:pPr>
      <w:r w:rsidRPr="000B11B4">
        <w:rPr>
          <w:sz w:val="20"/>
          <w:szCs w:val="20"/>
        </w:rPr>
        <w:t xml:space="preserve">La réunion de </w:t>
      </w:r>
      <w:r w:rsidRPr="00DE1C64">
        <w:rPr>
          <w:sz w:val="20"/>
          <w:szCs w:val="20"/>
        </w:rPr>
        <w:t xml:space="preserve">lancement </w:t>
      </w:r>
      <w:r w:rsidRPr="00DE1C64">
        <w:rPr>
          <w:rFonts w:eastAsiaTheme="majorEastAsia" w:cstheme="minorHAnsi"/>
          <w:sz w:val="20"/>
          <w:szCs w:val="20"/>
        </w:rPr>
        <w:t>aura lieu au plus tard</w:t>
      </w:r>
      <w:r w:rsidRPr="00DE1C64">
        <w:rPr>
          <w:sz w:val="20"/>
          <w:szCs w:val="20"/>
        </w:rPr>
        <w:t xml:space="preserve"> </w:t>
      </w:r>
      <w:r w:rsidR="00DE1C64" w:rsidRPr="00DE1C64">
        <w:rPr>
          <w:sz w:val="20"/>
          <w:szCs w:val="20"/>
        </w:rPr>
        <w:t xml:space="preserve">10 </w:t>
      </w:r>
      <w:r w:rsidRPr="00DE1C64">
        <w:rPr>
          <w:rFonts w:eastAsiaTheme="majorEastAsia" w:cstheme="minorHAnsi"/>
          <w:sz w:val="20"/>
          <w:szCs w:val="20"/>
        </w:rPr>
        <w:t>jours après la notification du marché.</w:t>
      </w:r>
    </w:p>
    <w:p w14:paraId="1EEF9774" w14:textId="78125729" w:rsidR="00764335" w:rsidRPr="00764335" w:rsidRDefault="00764335" w:rsidP="00695710">
      <w:pPr>
        <w:pStyle w:val="Titre2"/>
      </w:pPr>
      <w:r w:rsidRPr="00764335">
        <w:lastRenderedPageBreak/>
        <w:t>Suivi des prestations</w:t>
      </w:r>
    </w:p>
    <w:p w14:paraId="68920C30" w14:textId="3A90D95F" w:rsidR="00764335" w:rsidRPr="00632301" w:rsidRDefault="00764335" w:rsidP="00764335">
      <w:pPr>
        <w:jc w:val="both"/>
        <w:rPr>
          <w:sz w:val="20"/>
          <w:szCs w:val="20"/>
        </w:rPr>
      </w:pPr>
      <w:r w:rsidRPr="00632301">
        <w:rPr>
          <w:sz w:val="20"/>
          <w:szCs w:val="20"/>
        </w:rPr>
        <w:t xml:space="preserve">Le titulaire </w:t>
      </w:r>
      <w:r>
        <w:rPr>
          <w:sz w:val="20"/>
          <w:szCs w:val="20"/>
        </w:rPr>
        <w:t xml:space="preserve">met </w:t>
      </w:r>
      <w:r w:rsidRPr="00632301">
        <w:rPr>
          <w:sz w:val="20"/>
          <w:szCs w:val="20"/>
        </w:rPr>
        <w:t>à disposition de la Direction des achats, un suivi de</w:t>
      </w:r>
      <w:r>
        <w:rPr>
          <w:sz w:val="20"/>
          <w:szCs w:val="20"/>
        </w:rPr>
        <w:t>s</w:t>
      </w:r>
      <w:r w:rsidRPr="00632301">
        <w:rPr>
          <w:sz w:val="20"/>
          <w:szCs w:val="20"/>
        </w:rPr>
        <w:t xml:space="preserve"> prestation</w:t>
      </w:r>
      <w:r>
        <w:rPr>
          <w:sz w:val="20"/>
          <w:szCs w:val="20"/>
        </w:rPr>
        <w:t>s</w:t>
      </w:r>
      <w:r w:rsidRPr="00F47B3F">
        <w:rPr>
          <w:sz w:val="20"/>
          <w:szCs w:val="20"/>
        </w:rPr>
        <w:t xml:space="preserve"> </w:t>
      </w:r>
      <w:r>
        <w:rPr>
          <w:sz w:val="20"/>
          <w:szCs w:val="20"/>
        </w:rPr>
        <w:t>pour toutes les entités bénéficiaires du présent marché</w:t>
      </w:r>
      <w:r w:rsidRPr="00632301">
        <w:rPr>
          <w:sz w:val="20"/>
          <w:szCs w:val="20"/>
        </w:rPr>
        <w:t xml:space="preserve">, comprenant </w:t>
      </w:r>
      <w:r w:rsidR="00DE1C64">
        <w:rPr>
          <w:sz w:val="20"/>
          <w:szCs w:val="20"/>
        </w:rPr>
        <w:t>à</w:t>
      </w:r>
      <w:r w:rsidRPr="00632301">
        <w:rPr>
          <w:sz w:val="20"/>
          <w:szCs w:val="20"/>
        </w:rPr>
        <w:t xml:space="preserve"> minima les informations suivantes</w:t>
      </w:r>
      <w:r>
        <w:rPr>
          <w:sz w:val="20"/>
          <w:szCs w:val="20"/>
        </w:rPr>
        <w:t xml:space="preserve"> </w:t>
      </w:r>
      <w:r w:rsidRPr="00632301">
        <w:rPr>
          <w:sz w:val="20"/>
          <w:szCs w:val="20"/>
        </w:rPr>
        <w:t>:</w:t>
      </w:r>
    </w:p>
    <w:p w14:paraId="45EA7F7A" w14:textId="77777777" w:rsidR="00764335" w:rsidRPr="00632301" w:rsidRDefault="00764335" w:rsidP="005B0A85">
      <w:pPr>
        <w:pStyle w:val="Paragraphedeliste"/>
        <w:numPr>
          <w:ilvl w:val="0"/>
          <w:numId w:val="48"/>
        </w:numPr>
        <w:rPr>
          <w:sz w:val="20"/>
          <w:szCs w:val="20"/>
        </w:rPr>
      </w:pPr>
      <w:proofErr w:type="gramStart"/>
      <w:r w:rsidRPr="00632301">
        <w:rPr>
          <w:sz w:val="20"/>
          <w:szCs w:val="20"/>
        </w:rPr>
        <w:t>comptes</w:t>
      </w:r>
      <w:proofErr w:type="gramEnd"/>
      <w:r w:rsidRPr="00632301">
        <w:rPr>
          <w:sz w:val="20"/>
          <w:szCs w:val="20"/>
        </w:rPr>
        <w:t>-rendus des réunions</w:t>
      </w:r>
      <w:r>
        <w:rPr>
          <w:sz w:val="20"/>
          <w:szCs w:val="20"/>
        </w:rPr>
        <w:t> ;</w:t>
      </w:r>
    </w:p>
    <w:p w14:paraId="713EE97A" w14:textId="1C639004" w:rsidR="00764335" w:rsidRPr="00632301" w:rsidRDefault="00764335" w:rsidP="005B0A85">
      <w:pPr>
        <w:pStyle w:val="Paragraphedeliste"/>
        <w:numPr>
          <w:ilvl w:val="0"/>
          <w:numId w:val="48"/>
        </w:numPr>
        <w:rPr>
          <w:sz w:val="20"/>
          <w:szCs w:val="20"/>
        </w:rPr>
      </w:pPr>
      <w:proofErr w:type="gramStart"/>
      <w:r>
        <w:rPr>
          <w:sz w:val="20"/>
          <w:szCs w:val="20"/>
        </w:rPr>
        <w:t>état</w:t>
      </w:r>
      <w:proofErr w:type="gramEnd"/>
      <w:r>
        <w:rPr>
          <w:sz w:val="20"/>
          <w:szCs w:val="20"/>
        </w:rPr>
        <w:t xml:space="preserve"> des consommations</w:t>
      </w:r>
      <w:r w:rsidR="00DB78A4">
        <w:rPr>
          <w:sz w:val="20"/>
          <w:szCs w:val="20"/>
        </w:rPr>
        <w:t xml:space="preserve"> par entité</w:t>
      </w:r>
      <w:r>
        <w:rPr>
          <w:sz w:val="20"/>
          <w:szCs w:val="20"/>
        </w:rPr>
        <w:t> ;</w:t>
      </w:r>
    </w:p>
    <w:p w14:paraId="4D7E20AA" w14:textId="2BA8A2FE" w:rsidR="00764335" w:rsidRPr="00DB78A4" w:rsidRDefault="00764335" w:rsidP="005B0A85">
      <w:pPr>
        <w:pStyle w:val="Paragraphedeliste"/>
        <w:numPr>
          <w:ilvl w:val="0"/>
          <w:numId w:val="48"/>
        </w:numPr>
        <w:rPr>
          <w:sz w:val="20"/>
          <w:szCs w:val="20"/>
        </w:rPr>
      </w:pPr>
      <w:proofErr w:type="gramStart"/>
      <w:r w:rsidRPr="00DB78A4">
        <w:rPr>
          <w:sz w:val="20"/>
          <w:szCs w:val="20"/>
        </w:rPr>
        <w:t>relevé</w:t>
      </w:r>
      <w:proofErr w:type="gramEnd"/>
      <w:r w:rsidRPr="00DB78A4">
        <w:rPr>
          <w:sz w:val="20"/>
          <w:szCs w:val="20"/>
        </w:rPr>
        <w:t xml:space="preserve"> des incidents</w:t>
      </w:r>
      <w:r w:rsidR="00DB78A4" w:rsidRPr="00DB78A4">
        <w:rPr>
          <w:sz w:val="20"/>
          <w:szCs w:val="20"/>
        </w:rPr>
        <w:t xml:space="preserve"> et de</w:t>
      </w:r>
      <w:r w:rsidR="00DB78A4">
        <w:rPr>
          <w:sz w:val="20"/>
          <w:szCs w:val="20"/>
        </w:rPr>
        <w:t xml:space="preserve"> leur</w:t>
      </w:r>
      <w:r w:rsidRPr="00DB78A4">
        <w:rPr>
          <w:sz w:val="20"/>
          <w:szCs w:val="20"/>
        </w:rPr>
        <w:t>s résolutions ;</w:t>
      </w:r>
    </w:p>
    <w:p w14:paraId="7AB7FFCF" w14:textId="7682C41F" w:rsidR="00764335" w:rsidRDefault="00764335" w:rsidP="005B0A85">
      <w:pPr>
        <w:pStyle w:val="Paragraphedeliste"/>
        <w:numPr>
          <w:ilvl w:val="0"/>
          <w:numId w:val="48"/>
        </w:numPr>
        <w:rPr>
          <w:sz w:val="20"/>
          <w:szCs w:val="20"/>
        </w:rPr>
      </w:pPr>
      <w:proofErr w:type="gramStart"/>
      <w:r>
        <w:rPr>
          <w:sz w:val="20"/>
          <w:szCs w:val="20"/>
        </w:rPr>
        <w:t>relevé</w:t>
      </w:r>
      <w:proofErr w:type="gramEnd"/>
      <w:r>
        <w:rPr>
          <w:sz w:val="20"/>
          <w:szCs w:val="20"/>
        </w:rPr>
        <w:t xml:space="preserve"> et résultat des contrôles contradictoires</w:t>
      </w:r>
      <w:r w:rsidR="00FF0F48">
        <w:rPr>
          <w:sz w:val="20"/>
          <w:szCs w:val="20"/>
        </w:rPr>
        <w:t>, le cas échéant</w:t>
      </w:r>
      <w:r>
        <w:rPr>
          <w:sz w:val="20"/>
          <w:szCs w:val="20"/>
        </w:rPr>
        <w:t> ;</w:t>
      </w:r>
    </w:p>
    <w:p w14:paraId="7EC97695" w14:textId="26034390" w:rsidR="00764335" w:rsidRPr="008B0CDF" w:rsidRDefault="00764335" w:rsidP="008B0CDF">
      <w:pPr>
        <w:pStyle w:val="Paragraphedeliste"/>
        <w:numPr>
          <w:ilvl w:val="0"/>
          <w:numId w:val="48"/>
        </w:numPr>
        <w:rPr>
          <w:sz w:val="20"/>
          <w:szCs w:val="20"/>
        </w:rPr>
      </w:pPr>
      <w:proofErr w:type="gramStart"/>
      <w:r>
        <w:rPr>
          <w:sz w:val="20"/>
          <w:szCs w:val="20"/>
        </w:rPr>
        <w:t>bilan</w:t>
      </w:r>
      <w:proofErr w:type="gramEnd"/>
      <w:r>
        <w:rPr>
          <w:sz w:val="20"/>
          <w:szCs w:val="20"/>
        </w:rPr>
        <w:t xml:space="preserve"> carbone</w:t>
      </w:r>
      <w:r w:rsidR="00DB78A4">
        <w:rPr>
          <w:sz w:val="20"/>
          <w:szCs w:val="20"/>
        </w:rPr>
        <w:t>, le cas échéant</w:t>
      </w:r>
      <w:r>
        <w:rPr>
          <w:sz w:val="20"/>
          <w:szCs w:val="20"/>
        </w:rPr>
        <w:t> ;</w:t>
      </w:r>
    </w:p>
    <w:p w14:paraId="063D0971" w14:textId="6E318557" w:rsidR="00764335" w:rsidRDefault="00764335" w:rsidP="00764335">
      <w:pPr>
        <w:jc w:val="both"/>
        <w:rPr>
          <w:sz w:val="20"/>
          <w:szCs w:val="20"/>
        </w:rPr>
      </w:pPr>
      <w:r>
        <w:rPr>
          <w:sz w:val="20"/>
          <w:szCs w:val="20"/>
        </w:rPr>
        <w:t xml:space="preserve">Ces informations pourront être mises à disposition sur le site du titulaire. Ce dernier communiquera à l’acheteurs toutes les informations nécessaires à la connexion (en particulier les identifiant et mot de passe). </w:t>
      </w:r>
      <w:r w:rsidR="00E62938">
        <w:rPr>
          <w:sz w:val="20"/>
          <w:szCs w:val="20"/>
        </w:rPr>
        <w:t>À</w:t>
      </w:r>
      <w:r>
        <w:rPr>
          <w:sz w:val="20"/>
          <w:szCs w:val="20"/>
        </w:rPr>
        <w:t xml:space="preserve"> défaut, il fera parvenir à </w:t>
      </w:r>
      <w:r w:rsidRPr="00E569F7">
        <w:rPr>
          <w:sz w:val="20"/>
          <w:szCs w:val="20"/>
        </w:rPr>
        <w:t xml:space="preserve">l’acheteur selon une </w:t>
      </w:r>
      <w:r w:rsidRPr="00E569F7">
        <w:rPr>
          <w:rFonts w:eastAsia="Times New Roman" w:cstheme="minorHAnsi"/>
          <w:bCs/>
          <w:sz w:val="20"/>
          <w:szCs w:val="18"/>
          <w:lang w:eastAsia="fr-FR"/>
        </w:rPr>
        <w:t>périodicité annuelle</w:t>
      </w:r>
      <w:r w:rsidR="00E569F7" w:rsidRPr="00E569F7">
        <w:rPr>
          <w:rFonts w:eastAsia="Times New Roman" w:cstheme="minorHAnsi"/>
          <w:bCs/>
          <w:sz w:val="20"/>
          <w:szCs w:val="18"/>
          <w:lang w:eastAsia="fr-FR"/>
        </w:rPr>
        <w:t>,</w:t>
      </w:r>
      <w:r w:rsidRPr="00E569F7">
        <w:rPr>
          <w:sz w:val="20"/>
          <w:szCs w:val="20"/>
        </w:rPr>
        <w:t xml:space="preserve"> des informations </w:t>
      </w:r>
      <w:r>
        <w:rPr>
          <w:sz w:val="20"/>
          <w:szCs w:val="20"/>
        </w:rPr>
        <w:t>demandées ci-dessus.</w:t>
      </w:r>
    </w:p>
    <w:p w14:paraId="62DC79BD" w14:textId="5F9120C9" w:rsidR="00D22879" w:rsidRDefault="00D22879" w:rsidP="00695710">
      <w:pPr>
        <w:pStyle w:val="Titre2"/>
      </w:pPr>
      <w:bookmarkStart w:id="67" w:name="_Ref116371070"/>
      <w:bookmarkStart w:id="68" w:name="_Toc180155044"/>
      <w:r>
        <w:t>Personnes nommément désignées</w:t>
      </w:r>
    </w:p>
    <w:p w14:paraId="5C9E6853" w14:textId="6DB6562E" w:rsidR="00D22879" w:rsidRPr="00D22879" w:rsidRDefault="00D22879" w:rsidP="00D22879">
      <w:pPr>
        <w:pStyle w:val="ParagrapheIndent1"/>
        <w:spacing w:after="240" w:line="232" w:lineRule="exact"/>
        <w:ind w:right="20"/>
        <w:jc w:val="both"/>
        <w:rPr>
          <w:rFonts w:asciiTheme="minorHAnsi" w:eastAsiaTheme="minorHAnsi" w:hAnsiTheme="minorHAnsi" w:cstheme="minorHAnsi"/>
          <w:sz w:val="20"/>
          <w:szCs w:val="20"/>
          <w:lang w:val="fr-FR"/>
        </w:rPr>
      </w:pPr>
      <w:r w:rsidRPr="00D22879">
        <w:rPr>
          <w:rFonts w:asciiTheme="minorHAnsi" w:eastAsiaTheme="minorHAnsi" w:hAnsiTheme="minorHAnsi" w:cstheme="minorHAnsi"/>
          <w:sz w:val="20"/>
          <w:szCs w:val="20"/>
          <w:lang w:val="fr-FR"/>
        </w:rPr>
        <w:t>En cas de défaillance ou départ d’un des membres de l’équipe dédiée du titulaire, notamment le ou les chefs en charge de l’élaboration des menus, plats et mets, le titulaire doit procéder à son remplacement par un profil au minimum équivalent.</w:t>
      </w:r>
    </w:p>
    <w:p w14:paraId="6883FF76" w14:textId="063964CB" w:rsidR="00564F73" w:rsidRPr="00471D5D" w:rsidRDefault="00564F73" w:rsidP="00695710">
      <w:pPr>
        <w:pStyle w:val="Titre2"/>
      </w:pPr>
      <w:r w:rsidRPr="00471D5D">
        <w:t>Modalités d’exécution</w:t>
      </w:r>
      <w:bookmarkEnd w:id="67"/>
      <w:bookmarkEnd w:id="68"/>
    </w:p>
    <w:p w14:paraId="2AEC32E7" w14:textId="0C77994C" w:rsidR="00564F73" w:rsidRPr="00D8255A" w:rsidRDefault="58570E46" w:rsidP="005B0A85">
      <w:pPr>
        <w:pStyle w:val="Titre3"/>
        <w:numPr>
          <w:ilvl w:val="2"/>
          <w:numId w:val="12"/>
        </w:numPr>
        <w:ind w:left="1985"/>
        <w:jc w:val="both"/>
        <w:rPr>
          <w:rFonts w:cstheme="minorHAnsi"/>
          <w:i/>
          <w:iCs/>
          <w:color w:val="auto"/>
        </w:rPr>
      </w:pPr>
      <w:bookmarkStart w:id="69" w:name="_Toc180155045"/>
      <w:r w:rsidRPr="00D8255A">
        <w:rPr>
          <w:rFonts w:cstheme="minorHAnsi"/>
          <w:i/>
          <w:iCs/>
          <w:color w:val="auto"/>
        </w:rPr>
        <w:t>Exécution des bons de commandes</w:t>
      </w:r>
      <w:bookmarkStart w:id="70" w:name="_Hlk180413759"/>
      <w:bookmarkEnd w:id="69"/>
    </w:p>
    <w:p w14:paraId="42698403" w14:textId="7E956278" w:rsidR="00564F73" w:rsidRPr="00306F62" w:rsidRDefault="58570E46" w:rsidP="392B7E6E">
      <w:pPr>
        <w:pStyle w:val="Paragraphedeliste"/>
        <w:numPr>
          <w:ilvl w:val="0"/>
          <w:numId w:val="4"/>
        </w:numPr>
        <w:jc w:val="both"/>
        <w:rPr>
          <w:b/>
          <w:bCs/>
          <w:sz w:val="20"/>
          <w:szCs w:val="20"/>
        </w:rPr>
      </w:pPr>
      <w:r w:rsidRPr="00306F62">
        <w:rPr>
          <w:b/>
          <w:bCs/>
          <w:sz w:val="20"/>
          <w:szCs w:val="20"/>
        </w:rPr>
        <w:t xml:space="preserve">Émission de bons de commande </w:t>
      </w:r>
    </w:p>
    <w:p w14:paraId="64FA347D" w14:textId="77777777" w:rsidR="00564F73" w:rsidRPr="00711191" w:rsidRDefault="00564F73" w:rsidP="00564F73">
      <w:pPr>
        <w:spacing w:after="120"/>
        <w:ind w:right="-13"/>
        <w:jc w:val="both"/>
        <w:rPr>
          <w:rFonts w:cstheme="minorHAnsi"/>
          <w:sz w:val="20"/>
          <w:szCs w:val="20"/>
        </w:rPr>
      </w:pPr>
      <w:r w:rsidRPr="00711191">
        <w:rPr>
          <w:rFonts w:cstheme="minorHAnsi"/>
          <w:sz w:val="20"/>
          <w:szCs w:val="20"/>
        </w:rPr>
        <w:t>Les bons de commande précisent la nature et la quantité des prestations prévues par le marché dont l’exécution est demandée, sans qu’il puisse y avoir de négociation préalable avec le titulaire sur les prix indiqués dans le BPU.</w:t>
      </w:r>
    </w:p>
    <w:p w14:paraId="6DBC9199" w14:textId="77777777" w:rsidR="00564F73" w:rsidRPr="00711191" w:rsidRDefault="00564F73" w:rsidP="00564F73">
      <w:pPr>
        <w:spacing w:after="60"/>
        <w:ind w:right="-13"/>
        <w:jc w:val="both"/>
        <w:rPr>
          <w:rFonts w:cstheme="minorHAnsi"/>
          <w:sz w:val="20"/>
          <w:szCs w:val="20"/>
        </w:rPr>
      </w:pPr>
      <w:r w:rsidRPr="00711191">
        <w:rPr>
          <w:rFonts w:cstheme="minorHAnsi"/>
          <w:sz w:val="20"/>
          <w:szCs w:val="20"/>
        </w:rPr>
        <w:t>Les bons de commande sont adressés soit par écrit au titulaire, soit par courriel avec accusé de réception. Ils comportent au moins les informations suivantes :</w:t>
      </w:r>
    </w:p>
    <w:p w14:paraId="762A93E3" w14:textId="77777777" w:rsidR="00564F73" w:rsidRPr="00711191" w:rsidRDefault="00564F73" w:rsidP="005B0A85">
      <w:pPr>
        <w:numPr>
          <w:ilvl w:val="0"/>
          <w:numId w:val="9"/>
        </w:numPr>
        <w:ind w:right="-427"/>
        <w:contextualSpacing/>
        <w:jc w:val="both"/>
        <w:rPr>
          <w:rFonts w:cstheme="minorHAnsi"/>
          <w:bCs/>
          <w:sz w:val="20"/>
          <w:szCs w:val="20"/>
        </w:rPr>
      </w:pPr>
      <w:proofErr w:type="gramStart"/>
      <w:r w:rsidRPr="00711191">
        <w:rPr>
          <w:rFonts w:cstheme="minorHAnsi"/>
          <w:bCs/>
          <w:sz w:val="20"/>
          <w:szCs w:val="20"/>
        </w:rPr>
        <w:t>le</w:t>
      </w:r>
      <w:proofErr w:type="gramEnd"/>
      <w:r w:rsidRPr="00711191">
        <w:rPr>
          <w:rFonts w:cstheme="minorHAnsi"/>
          <w:bCs/>
          <w:sz w:val="20"/>
          <w:szCs w:val="20"/>
        </w:rPr>
        <w:t xml:space="preserve"> numéro et la date du bon de commande,</w:t>
      </w:r>
    </w:p>
    <w:p w14:paraId="5A786EAA" w14:textId="77777777" w:rsidR="00564F73" w:rsidRPr="00711191" w:rsidRDefault="00564F73" w:rsidP="005B0A85">
      <w:pPr>
        <w:numPr>
          <w:ilvl w:val="0"/>
          <w:numId w:val="9"/>
        </w:numPr>
        <w:ind w:right="-427"/>
        <w:contextualSpacing/>
        <w:jc w:val="both"/>
        <w:rPr>
          <w:rFonts w:cstheme="minorHAnsi"/>
          <w:bCs/>
          <w:sz w:val="20"/>
          <w:szCs w:val="20"/>
        </w:rPr>
      </w:pPr>
      <w:proofErr w:type="gramStart"/>
      <w:r w:rsidRPr="00711191">
        <w:rPr>
          <w:rFonts w:cstheme="minorHAnsi"/>
          <w:bCs/>
          <w:sz w:val="20"/>
          <w:szCs w:val="20"/>
        </w:rPr>
        <w:t>les</w:t>
      </w:r>
      <w:proofErr w:type="gramEnd"/>
      <w:r w:rsidRPr="00711191">
        <w:rPr>
          <w:rFonts w:cstheme="minorHAnsi"/>
          <w:bCs/>
          <w:sz w:val="20"/>
          <w:szCs w:val="20"/>
        </w:rPr>
        <w:t xml:space="preserve"> références de l’accord-cadre (intitulé, numéro),</w:t>
      </w:r>
    </w:p>
    <w:p w14:paraId="593A4BB2" w14:textId="77777777" w:rsidR="00564F73" w:rsidRPr="00711191" w:rsidRDefault="00564F73" w:rsidP="005B0A85">
      <w:pPr>
        <w:numPr>
          <w:ilvl w:val="0"/>
          <w:numId w:val="9"/>
        </w:numPr>
        <w:ind w:right="-427"/>
        <w:contextualSpacing/>
        <w:jc w:val="both"/>
        <w:rPr>
          <w:rFonts w:cstheme="minorHAnsi"/>
          <w:bCs/>
          <w:sz w:val="20"/>
          <w:szCs w:val="20"/>
        </w:rPr>
      </w:pPr>
      <w:proofErr w:type="gramStart"/>
      <w:r w:rsidRPr="00711191">
        <w:rPr>
          <w:rFonts w:cstheme="minorHAnsi"/>
          <w:bCs/>
          <w:sz w:val="20"/>
          <w:szCs w:val="20"/>
        </w:rPr>
        <w:t>la</w:t>
      </w:r>
      <w:proofErr w:type="gramEnd"/>
      <w:r w:rsidRPr="00711191">
        <w:rPr>
          <w:rFonts w:cstheme="minorHAnsi"/>
          <w:bCs/>
          <w:sz w:val="20"/>
          <w:szCs w:val="20"/>
        </w:rPr>
        <w:t xml:space="preserve"> nature des prestations concernées, les sites de livraison ou d’exécution et les prix,</w:t>
      </w:r>
    </w:p>
    <w:p w14:paraId="2C76C0A2" w14:textId="77777777" w:rsidR="00564F73" w:rsidRPr="00711191" w:rsidRDefault="00564F73" w:rsidP="005B0A85">
      <w:pPr>
        <w:numPr>
          <w:ilvl w:val="0"/>
          <w:numId w:val="9"/>
        </w:numPr>
        <w:ind w:right="-427"/>
        <w:contextualSpacing/>
        <w:jc w:val="both"/>
        <w:rPr>
          <w:rFonts w:cstheme="minorHAnsi"/>
          <w:bCs/>
          <w:sz w:val="20"/>
          <w:szCs w:val="20"/>
        </w:rPr>
      </w:pPr>
      <w:proofErr w:type="gramStart"/>
      <w:r w:rsidRPr="00711191">
        <w:rPr>
          <w:rFonts w:cstheme="minorHAnsi"/>
          <w:bCs/>
          <w:sz w:val="20"/>
          <w:szCs w:val="20"/>
        </w:rPr>
        <w:t>le</w:t>
      </w:r>
      <w:proofErr w:type="gramEnd"/>
      <w:r w:rsidRPr="00711191">
        <w:rPr>
          <w:rFonts w:cstheme="minorHAnsi"/>
          <w:bCs/>
          <w:sz w:val="20"/>
          <w:szCs w:val="20"/>
        </w:rPr>
        <w:t>(s) délai(s) ou date(s) d’exécution,</w:t>
      </w:r>
    </w:p>
    <w:p w14:paraId="1CA74ABE" w14:textId="0051D521" w:rsidR="009D1E30" w:rsidRPr="009D1E30" w:rsidRDefault="58570E46" w:rsidP="009D1E30">
      <w:pPr>
        <w:numPr>
          <w:ilvl w:val="0"/>
          <w:numId w:val="9"/>
        </w:numPr>
        <w:spacing w:after="120"/>
        <w:ind w:left="714" w:right="-427" w:hanging="357"/>
        <w:contextualSpacing/>
        <w:jc w:val="both"/>
        <w:rPr>
          <w:rFonts w:cstheme="minorHAnsi"/>
          <w:bCs/>
          <w:sz w:val="20"/>
          <w:szCs w:val="20"/>
        </w:rPr>
      </w:pPr>
      <w:proofErr w:type="gramStart"/>
      <w:r w:rsidRPr="392B7E6E">
        <w:rPr>
          <w:sz w:val="20"/>
          <w:szCs w:val="20"/>
        </w:rPr>
        <w:t>le</w:t>
      </w:r>
      <w:proofErr w:type="gramEnd"/>
      <w:r w:rsidRPr="392B7E6E">
        <w:rPr>
          <w:sz w:val="20"/>
          <w:szCs w:val="20"/>
        </w:rPr>
        <w:t xml:space="preserve"> montant HT du bon de commande, le taux et le montant de la TVA, et le montant TTC du bon de commande.</w:t>
      </w:r>
    </w:p>
    <w:p w14:paraId="36560269" w14:textId="29D5D4CF" w:rsidR="009D1E30" w:rsidRPr="009D1E30" w:rsidRDefault="009D1E30" w:rsidP="009D1E30">
      <w:pPr>
        <w:pStyle w:val="Paragraphedeliste"/>
        <w:numPr>
          <w:ilvl w:val="0"/>
          <w:numId w:val="9"/>
        </w:numPr>
        <w:rPr>
          <w:rFonts w:cstheme="minorHAnsi"/>
          <w:bCs/>
          <w:sz w:val="20"/>
          <w:szCs w:val="20"/>
        </w:rPr>
      </w:pPr>
      <w:r w:rsidRPr="009D1E30">
        <w:rPr>
          <w:rFonts w:cstheme="minorHAnsi"/>
          <w:bCs/>
          <w:sz w:val="20"/>
          <w:szCs w:val="20"/>
        </w:rPr>
        <w:t>Les contraintes d’accès des sites</w:t>
      </w:r>
      <w:r>
        <w:rPr>
          <w:rFonts w:cstheme="minorHAnsi"/>
          <w:bCs/>
          <w:sz w:val="20"/>
          <w:szCs w:val="20"/>
        </w:rPr>
        <w:t xml:space="preserve"> ou lieux de manifestations</w:t>
      </w:r>
      <w:r w:rsidRPr="009D1E30">
        <w:rPr>
          <w:rFonts w:cstheme="minorHAnsi"/>
          <w:bCs/>
          <w:sz w:val="20"/>
          <w:szCs w:val="20"/>
        </w:rPr>
        <w:t xml:space="preserve"> (hauteur de camion, espace de livraison, quai de déchargement, adresse spécifiques</w:t>
      </w:r>
      <w:r>
        <w:rPr>
          <w:rFonts w:cstheme="minorHAnsi"/>
          <w:bCs/>
          <w:sz w:val="20"/>
          <w:szCs w:val="20"/>
        </w:rPr>
        <w:t xml:space="preserve">, </w:t>
      </w:r>
      <w:proofErr w:type="spellStart"/>
      <w:r>
        <w:rPr>
          <w:rFonts w:cstheme="minorHAnsi"/>
          <w:bCs/>
          <w:sz w:val="20"/>
          <w:szCs w:val="20"/>
        </w:rPr>
        <w:t>ect</w:t>
      </w:r>
      <w:proofErr w:type="spellEnd"/>
      <w:r>
        <w:rPr>
          <w:rFonts w:cstheme="minorHAnsi"/>
          <w:bCs/>
          <w:sz w:val="20"/>
          <w:szCs w:val="20"/>
        </w:rPr>
        <w:t xml:space="preserve"> …</w:t>
      </w:r>
      <w:r w:rsidRPr="009D1E30">
        <w:rPr>
          <w:rFonts w:cstheme="minorHAnsi"/>
          <w:bCs/>
          <w:sz w:val="20"/>
          <w:szCs w:val="20"/>
        </w:rPr>
        <w:t>).</w:t>
      </w:r>
    </w:p>
    <w:p w14:paraId="4F43F944" w14:textId="3728892C" w:rsidR="00564F73" w:rsidRPr="00711191" w:rsidRDefault="58570E46" w:rsidP="00306F62">
      <w:pPr>
        <w:spacing w:before="240" w:after="120"/>
        <w:ind w:right="-13"/>
        <w:jc w:val="both"/>
        <w:rPr>
          <w:sz w:val="20"/>
          <w:szCs w:val="20"/>
        </w:rPr>
      </w:pPr>
      <w:r w:rsidRPr="392B7E6E">
        <w:rPr>
          <w:sz w:val="20"/>
          <w:szCs w:val="20"/>
        </w:rPr>
        <w:t xml:space="preserve">Le titulaire informe le pouvoir adjudicateur, suivant les dispositions de l’article 3.7.2 du CCAG </w:t>
      </w:r>
      <w:r w:rsidR="0F8A10B2" w:rsidRPr="392B7E6E">
        <w:rPr>
          <w:sz w:val="20"/>
          <w:szCs w:val="20"/>
        </w:rPr>
        <w:t>applicable au présent marché</w:t>
      </w:r>
      <w:r w:rsidR="6788FFEB" w:rsidRPr="392B7E6E">
        <w:rPr>
          <w:sz w:val="20"/>
          <w:szCs w:val="20"/>
        </w:rPr>
        <w:t xml:space="preserve"> </w:t>
      </w:r>
      <w:r w:rsidRPr="392B7E6E">
        <w:rPr>
          <w:sz w:val="20"/>
          <w:szCs w:val="20"/>
        </w:rPr>
        <w:t xml:space="preserve">de ses éventuelles observations sur les bons de commande qui lui sont notifiés, en ce cas et conformément à l’article 3.7.3 du CCAG </w:t>
      </w:r>
      <w:r w:rsidR="0F8A10B2" w:rsidRPr="392B7E6E">
        <w:rPr>
          <w:sz w:val="20"/>
          <w:szCs w:val="20"/>
        </w:rPr>
        <w:t>applicable au présent marché</w:t>
      </w:r>
      <w:r w:rsidRPr="392B7E6E">
        <w:rPr>
          <w:sz w:val="20"/>
          <w:szCs w:val="20"/>
        </w:rPr>
        <w:t xml:space="preserve">, les bons de commande restent purement exécutoires.  </w:t>
      </w:r>
    </w:p>
    <w:p w14:paraId="7DBE81F0" w14:textId="77777777" w:rsidR="00564F73" w:rsidRDefault="00564F73" w:rsidP="00564F73">
      <w:pPr>
        <w:ind w:right="-13"/>
        <w:jc w:val="both"/>
        <w:rPr>
          <w:rFonts w:cstheme="minorHAnsi"/>
          <w:sz w:val="20"/>
          <w:szCs w:val="20"/>
        </w:rPr>
      </w:pPr>
      <w:r w:rsidRPr="00711191">
        <w:rPr>
          <w:rFonts w:cstheme="minorHAnsi"/>
          <w:sz w:val="20"/>
          <w:szCs w:val="20"/>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108BC508" w14:textId="5AAC4BF0" w:rsidR="00564F73" w:rsidRPr="00306F62" w:rsidRDefault="58570E46" w:rsidP="392B7E6E">
      <w:pPr>
        <w:pStyle w:val="Paragraphedeliste"/>
        <w:numPr>
          <w:ilvl w:val="0"/>
          <w:numId w:val="3"/>
        </w:numPr>
        <w:jc w:val="both"/>
        <w:rPr>
          <w:b/>
          <w:bCs/>
          <w:sz w:val="20"/>
          <w:szCs w:val="20"/>
        </w:rPr>
      </w:pPr>
      <w:r w:rsidRPr="00306F62">
        <w:rPr>
          <w:b/>
          <w:bCs/>
          <w:sz w:val="20"/>
          <w:szCs w:val="20"/>
        </w:rPr>
        <w:t xml:space="preserve">Durée </w:t>
      </w:r>
      <w:r w:rsidR="052A6EC1" w:rsidRPr="00306F62">
        <w:rPr>
          <w:b/>
          <w:bCs/>
          <w:sz w:val="20"/>
          <w:szCs w:val="20"/>
        </w:rPr>
        <w:t xml:space="preserve">d’exécution </w:t>
      </w:r>
      <w:r w:rsidRPr="00306F62">
        <w:rPr>
          <w:b/>
          <w:bCs/>
          <w:sz w:val="20"/>
          <w:szCs w:val="20"/>
        </w:rPr>
        <w:t>de</w:t>
      </w:r>
      <w:r w:rsidR="4829C996" w:rsidRPr="00306F62">
        <w:rPr>
          <w:b/>
          <w:bCs/>
          <w:sz w:val="20"/>
          <w:szCs w:val="20"/>
        </w:rPr>
        <w:t>s</w:t>
      </w:r>
      <w:r w:rsidRPr="00306F62">
        <w:rPr>
          <w:b/>
          <w:bCs/>
          <w:sz w:val="20"/>
          <w:szCs w:val="20"/>
        </w:rPr>
        <w:t xml:space="preserve"> bons de commande</w:t>
      </w:r>
    </w:p>
    <w:p w14:paraId="5D128CA9" w14:textId="77777777" w:rsidR="00564F73" w:rsidRPr="00711191" w:rsidRDefault="00564F73" w:rsidP="00564F73">
      <w:pPr>
        <w:ind w:right="-13"/>
        <w:jc w:val="both"/>
        <w:rPr>
          <w:rFonts w:cstheme="minorHAnsi"/>
          <w:bCs/>
          <w:sz w:val="20"/>
          <w:szCs w:val="20"/>
        </w:rPr>
      </w:pPr>
      <w:r w:rsidRPr="00711191">
        <w:rPr>
          <w:rFonts w:cstheme="minorHAnsi"/>
          <w:bCs/>
          <w:sz w:val="20"/>
          <w:szCs w:val="20"/>
        </w:rPr>
        <w:t>La durée d’exécution des bons de commande est fixée unilatéralement par le pouvoir adjudicateur en fonction des contraintes de l’actualité. Le titulaire veille au respect de ces délais en mettant en œuvre les moyens nécessaires.</w:t>
      </w:r>
    </w:p>
    <w:p w14:paraId="2BAB178C" w14:textId="4A57BDD6" w:rsidR="00564F73" w:rsidRPr="00711191" w:rsidRDefault="58570E46" w:rsidP="392B7E6E">
      <w:pPr>
        <w:ind w:right="-13"/>
        <w:jc w:val="both"/>
        <w:rPr>
          <w:sz w:val="20"/>
          <w:szCs w:val="20"/>
        </w:rPr>
      </w:pPr>
      <w:r w:rsidRPr="392B7E6E">
        <w:rPr>
          <w:sz w:val="20"/>
          <w:szCs w:val="20"/>
        </w:rPr>
        <w:t xml:space="preserve">Les bons de commande sont en principe exécutoires à compter du jour de leur notification. Leur commencement d’exécution peut toutefois être différé, </w:t>
      </w:r>
      <w:r w:rsidR="354403D4" w:rsidRPr="392B7E6E">
        <w:rPr>
          <w:sz w:val="20"/>
          <w:szCs w:val="20"/>
        </w:rPr>
        <w:t xml:space="preserve">si le bon de commande prévoit expressément une date pour le début des prestations, </w:t>
      </w:r>
      <w:r w:rsidRPr="392B7E6E">
        <w:rPr>
          <w:sz w:val="20"/>
          <w:szCs w:val="20"/>
        </w:rPr>
        <w:t xml:space="preserve">en dérogation à l’article 13.1.2 du CCAG </w:t>
      </w:r>
      <w:r w:rsidR="0F8A10B2" w:rsidRPr="392B7E6E">
        <w:rPr>
          <w:sz w:val="20"/>
          <w:szCs w:val="20"/>
        </w:rPr>
        <w:t>applicable au présent marché</w:t>
      </w:r>
      <w:r w:rsidRPr="392B7E6E">
        <w:rPr>
          <w:sz w:val="20"/>
          <w:szCs w:val="20"/>
        </w:rPr>
        <w:t>.</w:t>
      </w:r>
    </w:p>
    <w:p w14:paraId="5E57E08B" w14:textId="78B61B2E" w:rsidR="119CF1C5" w:rsidRPr="00FC013E" w:rsidRDefault="119CF1C5" w:rsidP="392B7E6E">
      <w:pPr>
        <w:jc w:val="both"/>
        <w:rPr>
          <w:sz w:val="20"/>
          <w:szCs w:val="20"/>
        </w:rPr>
      </w:pPr>
      <w:r w:rsidRPr="00FC013E">
        <w:rPr>
          <w:sz w:val="20"/>
          <w:szCs w:val="20"/>
        </w:rPr>
        <w:lastRenderedPageBreak/>
        <w:t>Une prolongation du délai d’exécution peut être accordée par le pouvoir adjudicateur dans les conditions de l’article 13.3 du CCAG applicable au présent marché</w:t>
      </w:r>
      <w:r w:rsidR="00FC013E" w:rsidRPr="00FC013E">
        <w:rPr>
          <w:sz w:val="20"/>
          <w:szCs w:val="20"/>
        </w:rPr>
        <w:t>.</w:t>
      </w:r>
    </w:p>
    <w:p w14:paraId="5DB31BC4" w14:textId="6F875C58" w:rsidR="00564F73" w:rsidRPr="00306F62" w:rsidRDefault="1D4C8752" w:rsidP="392B7E6E">
      <w:pPr>
        <w:pStyle w:val="Paragraphedeliste"/>
        <w:numPr>
          <w:ilvl w:val="0"/>
          <w:numId w:val="2"/>
        </w:numPr>
        <w:jc w:val="both"/>
        <w:rPr>
          <w:b/>
          <w:bCs/>
          <w:sz w:val="20"/>
          <w:szCs w:val="20"/>
        </w:rPr>
      </w:pPr>
      <w:r w:rsidRPr="00306F62">
        <w:rPr>
          <w:b/>
          <w:bCs/>
          <w:sz w:val="20"/>
          <w:szCs w:val="20"/>
        </w:rPr>
        <w:t>A</w:t>
      </w:r>
      <w:r w:rsidR="58570E46" w:rsidRPr="00306F62">
        <w:rPr>
          <w:b/>
          <w:bCs/>
          <w:sz w:val="20"/>
          <w:szCs w:val="20"/>
        </w:rPr>
        <w:t xml:space="preserve">nnulation ou modification d’un bon de commande </w:t>
      </w:r>
    </w:p>
    <w:p w14:paraId="3B3D1A1A" w14:textId="4BB14A13" w:rsidR="00564F73" w:rsidRDefault="00564F73" w:rsidP="00564F73">
      <w:pPr>
        <w:ind w:right="-13"/>
        <w:jc w:val="both"/>
        <w:rPr>
          <w:rFonts w:cstheme="minorHAnsi"/>
          <w:sz w:val="20"/>
          <w:szCs w:val="20"/>
        </w:rPr>
      </w:pPr>
      <w:r w:rsidRPr="00711191">
        <w:rPr>
          <w:rFonts w:cstheme="minorHAnsi"/>
          <w:sz w:val="20"/>
          <w:szCs w:val="20"/>
        </w:rPr>
        <w:t>Le pouvoir adjudicateur peut à tout moment annuler ou modifier un bon de commande</w:t>
      </w:r>
      <w:r w:rsidR="00BC2DA1">
        <w:rPr>
          <w:rFonts w:cstheme="minorHAnsi"/>
          <w:sz w:val="20"/>
          <w:szCs w:val="20"/>
        </w:rPr>
        <w:t xml:space="preserve"> ponctuel</w:t>
      </w:r>
      <w:r w:rsidRPr="00711191">
        <w:rPr>
          <w:rFonts w:cstheme="minorHAnsi"/>
          <w:sz w:val="20"/>
          <w:szCs w:val="20"/>
        </w:rPr>
        <w:t xml:space="preserve">, qu’il y ait eu commencement d’exécution ou non. Le pouvoir adjudicateur remboursera toutefois les dépenses que le titulaire a éventuellement engagées en vue de l’exécution du bon de commande. L’indemnisation est proportionnelle au pourcentage d’exécution des prestations annulées. </w:t>
      </w:r>
    </w:p>
    <w:p w14:paraId="53EC21E6" w14:textId="18F05ACD" w:rsidR="00BC2DA1" w:rsidRPr="00711191" w:rsidRDefault="00BC2DA1" w:rsidP="00564F73">
      <w:pPr>
        <w:ind w:right="-13"/>
        <w:jc w:val="both"/>
        <w:rPr>
          <w:rFonts w:cstheme="minorHAnsi"/>
          <w:sz w:val="20"/>
          <w:szCs w:val="20"/>
        </w:rPr>
      </w:pPr>
      <w:r>
        <w:rPr>
          <w:rFonts w:cstheme="minorHAnsi"/>
          <w:sz w:val="20"/>
          <w:szCs w:val="20"/>
        </w:rPr>
        <w:t>Le pouvoir adjudicateur pourra modifier un bon de commande pour les prestations récurrentes dans le respect d’un préavis minimal de</w:t>
      </w:r>
      <w:r w:rsidRPr="009777AE">
        <w:rPr>
          <w:rFonts w:cstheme="minorHAnsi"/>
          <w:sz w:val="20"/>
          <w:szCs w:val="20"/>
        </w:rPr>
        <w:t xml:space="preserve"> </w:t>
      </w:r>
      <w:r w:rsidR="00972366">
        <w:rPr>
          <w:rFonts w:cstheme="minorHAnsi"/>
          <w:sz w:val="20"/>
          <w:szCs w:val="20"/>
        </w:rPr>
        <w:t>5</w:t>
      </w:r>
      <w:r w:rsidRPr="009777AE">
        <w:rPr>
          <w:rFonts w:cstheme="minorHAnsi"/>
          <w:sz w:val="20"/>
          <w:szCs w:val="20"/>
        </w:rPr>
        <w:t xml:space="preserve"> jours</w:t>
      </w:r>
      <w:r w:rsidR="00972366">
        <w:rPr>
          <w:rFonts w:cstheme="minorHAnsi"/>
          <w:sz w:val="20"/>
          <w:szCs w:val="20"/>
        </w:rPr>
        <w:t xml:space="preserve"> avant la date de la manifestation.</w:t>
      </w:r>
    </w:p>
    <w:p w14:paraId="321F2080" w14:textId="77777777" w:rsidR="00564F73" w:rsidRDefault="00564F73" w:rsidP="00564F73">
      <w:pPr>
        <w:suppressAutoHyphens/>
        <w:ind w:right="-13"/>
        <w:jc w:val="both"/>
        <w:rPr>
          <w:rFonts w:cstheme="minorHAnsi"/>
          <w:sz w:val="20"/>
          <w:szCs w:val="20"/>
        </w:rPr>
      </w:pPr>
      <w:r w:rsidRPr="00711191">
        <w:rPr>
          <w:rFonts w:cstheme="minorHAnsi"/>
          <w:sz w:val="20"/>
          <w:szCs w:val="20"/>
        </w:rPr>
        <w:t>La modification d’un bon de commande est en outre appuyée par un bon de commande rectificatif qui annule et remplace le bon de commande initial.</w:t>
      </w:r>
    </w:p>
    <w:p w14:paraId="6F2EAC28" w14:textId="77137240" w:rsidR="00564F73" w:rsidRPr="003F256D" w:rsidRDefault="58570E46" w:rsidP="005B0A85">
      <w:pPr>
        <w:pStyle w:val="Titre3"/>
        <w:numPr>
          <w:ilvl w:val="2"/>
          <w:numId w:val="12"/>
        </w:numPr>
        <w:ind w:left="1985"/>
        <w:jc w:val="both"/>
        <w:rPr>
          <w:rFonts w:cstheme="minorHAnsi"/>
          <w:i/>
          <w:iCs/>
          <w:color w:val="auto"/>
        </w:rPr>
      </w:pPr>
      <w:bookmarkStart w:id="71" w:name="_Toc180155046"/>
      <w:bookmarkEnd w:id="70"/>
      <w:r w:rsidRPr="003F256D">
        <w:rPr>
          <w:rFonts w:cstheme="minorHAnsi"/>
          <w:i/>
          <w:iCs/>
          <w:color w:val="auto"/>
        </w:rPr>
        <w:t>Conditions d'attribution des bons de commande en cas d’accord</w:t>
      </w:r>
      <w:r w:rsidR="080A8BA8" w:rsidRPr="003F256D">
        <w:rPr>
          <w:rFonts w:cstheme="minorHAnsi"/>
          <w:i/>
          <w:iCs/>
          <w:color w:val="auto"/>
        </w:rPr>
        <w:t>-</w:t>
      </w:r>
      <w:r w:rsidRPr="003F256D">
        <w:rPr>
          <w:rFonts w:cstheme="minorHAnsi"/>
          <w:i/>
          <w:iCs/>
          <w:color w:val="auto"/>
        </w:rPr>
        <w:t xml:space="preserve">cadre à bons de commande </w:t>
      </w:r>
      <w:r w:rsidR="003F4693" w:rsidRPr="003F256D">
        <w:rPr>
          <w:rFonts w:cstheme="minorHAnsi"/>
          <w:i/>
          <w:iCs/>
          <w:color w:val="auto"/>
        </w:rPr>
        <w:t>multi attributaires</w:t>
      </w:r>
      <w:r w:rsidRPr="003F256D">
        <w:rPr>
          <w:rFonts w:cstheme="minorHAnsi"/>
          <w:i/>
          <w:iCs/>
          <w:color w:val="auto"/>
        </w:rPr>
        <w:t xml:space="preserve"> </w:t>
      </w:r>
      <w:bookmarkEnd w:id="71"/>
    </w:p>
    <w:p w14:paraId="088791F7" w14:textId="5CD18AF7" w:rsidR="58570E46" w:rsidRDefault="70EB41B0" w:rsidP="392B7E6E">
      <w:pPr>
        <w:pStyle w:val="ParagrapheIndent2"/>
        <w:ind w:left="20" w:right="20"/>
        <w:jc w:val="both"/>
        <w:rPr>
          <w:rFonts w:asciiTheme="minorHAnsi" w:hAnsiTheme="minorHAnsi" w:cstheme="minorBidi"/>
          <w:color w:val="000000" w:themeColor="text1"/>
          <w:sz w:val="20"/>
          <w:szCs w:val="20"/>
          <w:lang w:val="fr-FR"/>
        </w:rPr>
      </w:pPr>
      <w:r w:rsidRPr="003F256D">
        <w:rPr>
          <w:rFonts w:asciiTheme="minorHAnsi" w:hAnsiTheme="minorHAnsi" w:cstheme="minorBidi"/>
          <w:sz w:val="20"/>
          <w:szCs w:val="20"/>
          <w:lang w:val="fr-FR"/>
        </w:rPr>
        <w:t>Les bons de commande sont notifiés</w:t>
      </w:r>
      <w:r w:rsidR="6A1659AE" w:rsidRPr="003F256D">
        <w:rPr>
          <w:rFonts w:asciiTheme="minorHAnsi" w:hAnsiTheme="minorHAnsi" w:cstheme="minorBidi"/>
          <w:sz w:val="20"/>
          <w:szCs w:val="20"/>
          <w:lang w:val="fr-FR"/>
        </w:rPr>
        <w:t xml:space="preserve"> en priorité</w:t>
      </w:r>
      <w:r w:rsidRPr="003F256D">
        <w:rPr>
          <w:rFonts w:asciiTheme="minorHAnsi" w:hAnsiTheme="minorHAnsi" w:cstheme="minorBidi"/>
          <w:sz w:val="20"/>
          <w:szCs w:val="20"/>
          <w:lang w:val="fr-FR"/>
        </w:rPr>
        <w:t xml:space="preserve"> au titulaire de premier rang </w:t>
      </w:r>
      <w:r w:rsidR="05CFE8FD" w:rsidRPr="392B7E6E">
        <w:rPr>
          <w:rFonts w:asciiTheme="minorHAnsi" w:hAnsiTheme="minorHAnsi" w:cstheme="minorBidi"/>
          <w:color w:val="000000" w:themeColor="text1"/>
          <w:sz w:val="20"/>
          <w:szCs w:val="20"/>
          <w:lang w:val="fr-FR"/>
        </w:rPr>
        <w:t xml:space="preserve">(Titulaire A) </w:t>
      </w:r>
      <w:r w:rsidRPr="392B7E6E">
        <w:rPr>
          <w:rFonts w:asciiTheme="minorHAnsi" w:hAnsiTheme="minorHAnsi" w:cstheme="minorBidi"/>
          <w:color w:val="000000" w:themeColor="text1"/>
          <w:sz w:val="20"/>
          <w:szCs w:val="20"/>
          <w:lang w:val="fr-FR"/>
        </w:rPr>
        <w:t>qui en assure l’exécution.</w:t>
      </w:r>
    </w:p>
    <w:p w14:paraId="794791D0" w14:textId="40F2076C" w:rsidR="70EB41B0" w:rsidRPr="00C37C48" w:rsidRDefault="70EB41B0" w:rsidP="009C3C25">
      <w:pPr>
        <w:pStyle w:val="ParagrapheIndent2"/>
        <w:ind w:left="20" w:right="20"/>
        <w:jc w:val="both"/>
        <w:rPr>
          <w:color w:val="000000" w:themeColor="text1"/>
          <w:sz w:val="20"/>
          <w:szCs w:val="20"/>
          <w:lang w:val="fr-FR"/>
        </w:rPr>
      </w:pPr>
      <w:r w:rsidRPr="392B7E6E">
        <w:rPr>
          <w:rFonts w:asciiTheme="minorHAnsi" w:hAnsiTheme="minorHAnsi" w:cstheme="minorBidi"/>
          <w:color w:val="000000" w:themeColor="text1"/>
          <w:sz w:val="20"/>
          <w:szCs w:val="20"/>
          <w:lang w:val="fr-FR"/>
        </w:rPr>
        <w:t xml:space="preserve">Les bons de commande sont notifiés au titulaire du rang suivant, uniquement lorsque le titulaire qui le précède dans l’ordre de classement est considéré comme défaillant. </w:t>
      </w:r>
    </w:p>
    <w:p w14:paraId="1DDCCEC4" w14:textId="74DB3130" w:rsidR="70EB41B0" w:rsidRPr="00C37C48" w:rsidRDefault="70EB41B0" w:rsidP="009C3C25">
      <w:pPr>
        <w:pStyle w:val="ParagrapheIndent2"/>
        <w:ind w:left="20" w:right="20"/>
        <w:jc w:val="both"/>
        <w:rPr>
          <w:lang w:val="fr-FR"/>
        </w:rPr>
      </w:pPr>
      <w:r w:rsidRPr="392B7E6E">
        <w:rPr>
          <w:rFonts w:asciiTheme="minorHAnsi" w:hAnsiTheme="minorHAnsi" w:cstheme="minorBidi"/>
          <w:color w:val="000000" w:themeColor="text1"/>
          <w:sz w:val="20"/>
          <w:szCs w:val="20"/>
          <w:lang w:val="fr-FR"/>
        </w:rPr>
        <w:t>La défaillance peut être définitive ou temporaire.</w:t>
      </w:r>
    </w:p>
    <w:p w14:paraId="14A3AEC0" w14:textId="50C33185" w:rsidR="00564F73" w:rsidRPr="000A0CD4" w:rsidRDefault="317B81EA" w:rsidP="005B0A85">
      <w:pPr>
        <w:pStyle w:val="Paragraphedeliste"/>
        <w:numPr>
          <w:ilvl w:val="0"/>
          <w:numId w:val="43"/>
        </w:numPr>
        <w:ind w:left="284" w:hanging="284"/>
        <w:jc w:val="both"/>
        <w:rPr>
          <w:sz w:val="20"/>
          <w:szCs w:val="20"/>
        </w:rPr>
      </w:pPr>
      <w:r w:rsidRPr="000A0CD4">
        <w:rPr>
          <w:b/>
          <w:bCs/>
          <w:sz w:val="20"/>
          <w:szCs w:val="20"/>
        </w:rPr>
        <w:t xml:space="preserve">Défaillance temporaire du titulaire </w:t>
      </w:r>
      <w:r w:rsidR="58570E46" w:rsidRPr="000A0CD4">
        <w:rPr>
          <w:b/>
          <w:bCs/>
          <w:sz w:val="20"/>
          <w:szCs w:val="20"/>
        </w:rPr>
        <w:t xml:space="preserve">: </w:t>
      </w:r>
      <w:r w:rsidR="58570E46" w:rsidRPr="000A0CD4">
        <w:rPr>
          <w:sz w:val="20"/>
          <w:szCs w:val="20"/>
        </w:rPr>
        <w:t>L</w:t>
      </w:r>
      <w:r w:rsidR="226B2800" w:rsidRPr="000A0CD4">
        <w:rPr>
          <w:sz w:val="20"/>
          <w:szCs w:val="20"/>
        </w:rPr>
        <w:t xml:space="preserve">a défaillance temporaire consiste, pour le titulaire sollicité, à être dans </w:t>
      </w:r>
      <w:r w:rsidR="5B77B3C2" w:rsidRPr="000A0CD4">
        <w:rPr>
          <w:sz w:val="20"/>
          <w:szCs w:val="20"/>
        </w:rPr>
        <w:t xml:space="preserve">l’une des situations suivantes : </w:t>
      </w:r>
    </w:p>
    <w:p w14:paraId="3C5D630C" w14:textId="281923F0" w:rsidR="00564F73" w:rsidRPr="00F8747C" w:rsidRDefault="5B77B3C2" w:rsidP="000A0CD4">
      <w:pPr>
        <w:pStyle w:val="Paragraphedeliste"/>
        <w:numPr>
          <w:ilvl w:val="0"/>
          <w:numId w:val="1"/>
        </w:numPr>
        <w:ind w:left="709"/>
        <w:jc w:val="both"/>
        <w:rPr>
          <w:sz w:val="20"/>
          <w:szCs w:val="20"/>
        </w:rPr>
      </w:pPr>
      <w:r w:rsidRPr="392B7E6E">
        <w:rPr>
          <w:sz w:val="20"/>
          <w:szCs w:val="20"/>
        </w:rPr>
        <w:t xml:space="preserve">Dans </w:t>
      </w:r>
      <w:r w:rsidR="226B2800" w:rsidRPr="392B7E6E">
        <w:rPr>
          <w:sz w:val="20"/>
          <w:szCs w:val="20"/>
        </w:rPr>
        <w:t xml:space="preserve">l’incapacité de </w:t>
      </w:r>
      <w:r w:rsidR="50EFC896" w:rsidRPr="392B7E6E">
        <w:rPr>
          <w:sz w:val="20"/>
          <w:szCs w:val="20"/>
        </w:rPr>
        <w:t>réaliser la totalité des prestations attendues ou de fournir l’ensemble des biens commandés</w:t>
      </w:r>
      <w:r w:rsidR="00F15513">
        <w:rPr>
          <w:sz w:val="20"/>
          <w:szCs w:val="20"/>
        </w:rPr>
        <w:t> </w:t>
      </w:r>
      <w:r w:rsidR="50EFC896" w:rsidRPr="392B7E6E">
        <w:rPr>
          <w:sz w:val="20"/>
          <w:szCs w:val="20"/>
        </w:rPr>
        <w:t xml:space="preserve">; </w:t>
      </w:r>
    </w:p>
    <w:p w14:paraId="1A219AAD" w14:textId="48B22390" w:rsidR="00564F73" w:rsidRPr="00F8747C" w:rsidRDefault="2D07AC9A" w:rsidP="000A0CD4">
      <w:pPr>
        <w:pStyle w:val="Paragraphedeliste"/>
        <w:numPr>
          <w:ilvl w:val="0"/>
          <w:numId w:val="1"/>
        </w:numPr>
        <w:ind w:left="709"/>
        <w:jc w:val="both"/>
        <w:rPr>
          <w:sz w:val="20"/>
          <w:szCs w:val="20"/>
        </w:rPr>
      </w:pPr>
      <w:r w:rsidRPr="392B7E6E">
        <w:rPr>
          <w:sz w:val="20"/>
          <w:szCs w:val="20"/>
        </w:rPr>
        <w:t>Dans l’incapacité à exécuter le marché, notamment s’agissant de ses engagement</w:t>
      </w:r>
      <w:r w:rsidR="6D1B5AD3" w:rsidRPr="392B7E6E">
        <w:rPr>
          <w:sz w:val="20"/>
          <w:szCs w:val="20"/>
        </w:rPr>
        <w:t>s</w:t>
      </w:r>
      <w:r w:rsidRPr="392B7E6E">
        <w:rPr>
          <w:sz w:val="20"/>
          <w:szCs w:val="20"/>
        </w:rPr>
        <w:t xml:space="preserve"> relatifs à la </w:t>
      </w:r>
      <w:r w:rsidR="5B26AF49" w:rsidRPr="392B7E6E">
        <w:rPr>
          <w:sz w:val="20"/>
          <w:szCs w:val="20"/>
        </w:rPr>
        <w:t xml:space="preserve">qualité du service ou au respect des délais </w:t>
      </w:r>
      <w:r w:rsidRPr="392B7E6E">
        <w:rPr>
          <w:sz w:val="20"/>
          <w:szCs w:val="20"/>
        </w:rPr>
        <w:t>fixés au marché ;</w:t>
      </w:r>
    </w:p>
    <w:p w14:paraId="60DCAF6A" w14:textId="6EA0B3CB" w:rsidR="00705C5C" w:rsidRPr="00306F62" w:rsidRDefault="731DF1C0" w:rsidP="000A0CD4">
      <w:pPr>
        <w:spacing w:before="240"/>
        <w:ind w:left="284" w:right="-1"/>
        <w:jc w:val="both"/>
        <w:rPr>
          <w:rFonts w:eastAsiaTheme="minorEastAsia"/>
          <w:sz w:val="20"/>
          <w:szCs w:val="20"/>
        </w:rPr>
      </w:pPr>
      <w:r w:rsidRPr="48715C10">
        <w:rPr>
          <w:sz w:val="20"/>
          <w:szCs w:val="20"/>
        </w:rPr>
        <w:t xml:space="preserve">La défaillance temporaire peut être constatée </w:t>
      </w:r>
      <w:r w:rsidR="00C37C48">
        <w:rPr>
          <w:i/>
          <w:iCs/>
          <w:sz w:val="20"/>
          <w:szCs w:val="20"/>
        </w:rPr>
        <w:t xml:space="preserve">notamment </w:t>
      </w:r>
      <w:r w:rsidRPr="48715C10">
        <w:rPr>
          <w:sz w:val="20"/>
          <w:szCs w:val="20"/>
        </w:rPr>
        <w:t xml:space="preserve">par un audit réalisé dans les conditions prévues au présent marché (cf. </w:t>
      </w:r>
      <w:r w:rsidR="00D5557D">
        <w:rPr>
          <w:sz w:val="20"/>
          <w:szCs w:val="20"/>
          <w:highlight w:val="yellow"/>
        </w:rPr>
        <w:fldChar w:fldCharType="begin"/>
      </w:r>
      <w:r w:rsidR="00D5557D">
        <w:rPr>
          <w:sz w:val="20"/>
          <w:szCs w:val="20"/>
          <w:highlight w:val="yellow"/>
        </w:rPr>
        <w:instrText xml:space="preserve"> REF _Ref186703269 \r \h </w:instrText>
      </w:r>
      <w:r w:rsidR="00D5557D">
        <w:rPr>
          <w:sz w:val="20"/>
          <w:szCs w:val="20"/>
          <w:highlight w:val="yellow"/>
        </w:rPr>
      </w:r>
      <w:r w:rsidR="00D5557D">
        <w:rPr>
          <w:sz w:val="20"/>
          <w:szCs w:val="20"/>
          <w:highlight w:val="yellow"/>
        </w:rPr>
        <w:fldChar w:fldCharType="separate"/>
      </w:r>
      <w:r w:rsidR="00793836">
        <w:rPr>
          <w:sz w:val="20"/>
          <w:szCs w:val="20"/>
          <w:highlight w:val="yellow"/>
        </w:rPr>
        <w:t xml:space="preserve">ARTICLE 8 - </w:t>
      </w:r>
      <w:r w:rsidR="00D5557D">
        <w:rPr>
          <w:sz w:val="20"/>
          <w:szCs w:val="20"/>
          <w:highlight w:val="yellow"/>
        </w:rPr>
        <w:fldChar w:fldCharType="end"/>
      </w:r>
      <w:r w:rsidRPr="48715C10">
        <w:rPr>
          <w:sz w:val="20"/>
          <w:szCs w:val="20"/>
        </w:rPr>
        <w:t xml:space="preserve"> ci-après)</w:t>
      </w:r>
      <w:r w:rsidR="4835F88B" w:rsidRPr="48715C10">
        <w:rPr>
          <w:sz w:val="20"/>
          <w:szCs w:val="20"/>
        </w:rPr>
        <w:t xml:space="preserve"> ou par un écrit du titulaire défaillant indiquant son incapacité à répondre à la </w:t>
      </w:r>
      <w:r w:rsidR="00D5557D" w:rsidRPr="48715C10">
        <w:rPr>
          <w:sz w:val="20"/>
          <w:szCs w:val="20"/>
        </w:rPr>
        <w:t>commande.</w:t>
      </w:r>
      <w:r w:rsidR="00D5557D" w:rsidRPr="392B7E6E">
        <w:rPr>
          <w:b/>
          <w:bCs/>
          <w:sz w:val="20"/>
          <w:szCs w:val="20"/>
        </w:rPr>
        <w:t xml:space="preserve"> </w:t>
      </w:r>
    </w:p>
    <w:p w14:paraId="40FE3E14" w14:textId="18A9DD63" w:rsidR="00564F73" w:rsidRPr="000A0CD4" w:rsidRDefault="00D5557D" w:rsidP="005B0A85">
      <w:pPr>
        <w:pStyle w:val="Paragraphedeliste"/>
        <w:numPr>
          <w:ilvl w:val="0"/>
          <w:numId w:val="43"/>
        </w:numPr>
        <w:spacing w:before="240"/>
        <w:ind w:left="284" w:right="-1" w:hanging="284"/>
        <w:jc w:val="both"/>
        <w:rPr>
          <w:rFonts w:eastAsiaTheme="minorEastAsia"/>
          <w:sz w:val="20"/>
          <w:szCs w:val="20"/>
        </w:rPr>
      </w:pPr>
      <w:r w:rsidRPr="000A0CD4">
        <w:rPr>
          <w:b/>
          <w:bCs/>
          <w:sz w:val="20"/>
          <w:szCs w:val="20"/>
        </w:rPr>
        <w:t>La</w:t>
      </w:r>
      <w:r w:rsidR="6E81B1FF" w:rsidRPr="000A0CD4">
        <w:rPr>
          <w:b/>
          <w:bCs/>
          <w:sz w:val="20"/>
          <w:szCs w:val="20"/>
        </w:rPr>
        <w:t xml:space="preserve"> d</w:t>
      </w:r>
      <w:r w:rsidR="226B2800" w:rsidRPr="000A0CD4">
        <w:rPr>
          <w:b/>
          <w:bCs/>
          <w:sz w:val="20"/>
          <w:szCs w:val="20"/>
        </w:rPr>
        <w:t>éfaillance définitive du titulaire</w:t>
      </w:r>
      <w:r w:rsidR="226B2800" w:rsidRPr="000A0CD4">
        <w:rPr>
          <w:sz w:val="20"/>
          <w:szCs w:val="20"/>
        </w:rPr>
        <w:t xml:space="preserve"> </w:t>
      </w:r>
      <w:r w:rsidR="75723538" w:rsidRPr="000A0CD4">
        <w:rPr>
          <w:rFonts w:eastAsiaTheme="minorEastAsia"/>
          <w:sz w:val="20"/>
          <w:szCs w:val="20"/>
        </w:rPr>
        <w:t xml:space="preserve">est caractérisée par une incapacité du titulaire, liée </w:t>
      </w:r>
      <w:r w:rsidR="75723538" w:rsidRPr="000A0CD4">
        <w:rPr>
          <w:rFonts w:eastAsiaTheme="minorEastAsia"/>
          <w:i/>
          <w:iCs/>
          <w:sz w:val="20"/>
          <w:szCs w:val="20"/>
          <w:u w:val="single"/>
        </w:rPr>
        <w:t>notamment</w:t>
      </w:r>
      <w:r w:rsidR="75723538" w:rsidRPr="000A0CD4">
        <w:rPr>
          <w:rFonts w:eastAsiaTheme="minorEastAsia"/>
          <w:sz w:val="20"/>
          <w:szCs w:val="20"/>
        </w:rPr>
        <w:t xml:space="preserve"> à l’inexécution du marché, à sa cessation d’activité, ou consécutive à une décision de résiliation du marché prononcée dans les conditions prévues ci-après à l’</w:t>
      </w:r>
      <w:r w:rsidR="000A0CD4" w:rsidRPr="000A0CD4">
        <w:rPr>
          <w:rFonts w:eastAsiaTheme="minorEastAsia"/>
          <w:sz w:val="20"/>
          <w:szCs w:val="20"/>
          <w:highlight w:val="yellow"/>
        </w:rPr>
        <w:fldChar w:fldCharType="begin"/>
      </w:r>
      <w:r w:rsidR="000A0CD4" w:rsidRPr="000A0CD4">
        <w:rPr>
          <w:rFonts w:eastAsiaTheme="minorEastAsia"/>
          <w:sz w:val="20"/>
          <w:szCs w:val="20"/>
          <w:highlight w:val="yellow"/>
        </w:rPr>
        <w:instrText xml:space="preserve"> REF _Ref187052608 \r \h </w:instrText>
      </w:r>
      <w:r w:rsidR="000A0CD4">
        <w:rPr>
          <w:rFonts w:eastAsiaTheme="minorEastAsia"/>
          <w:sz w:val="20"/>
          <w:szCs w:val="20"/>
          <w:highlight w:val="yellow"/>
        </w:rPr>
        <w:instrText xml:space="preserve"> \* MERGEFORMAT </w:instrText>
      </w:r>
      <w:r w:rsidR="000A0CD4" w:rsidRPr="000A0CD4">
        <w:rPr>
          <w:rFonts w:eastAsiaTheme="minorEastAsia"/>
          <w:sz w:val="20"/>
          <w:szCs w:val="20"/>
          <w:highlight w:val="yellow"/>
        </w:rPr>
      </w:r>
      <w:r w:rsidR="000A0CD4" w:rsidRPr="000A0CD4">
        <w:rPr>
          <w:rFonts w:eastAsiaTheme="minorEastAsia"/>
          <w:sz w:val="20"/>
          <w:szCs w:val="20"/>
          <w:highlight w:val="yellow"/>
        </w:rPr>
        <w:fldChar w:fldCharType="separate"/>
      </w:r>
      <w:r w:rsidR="00793836">
        <w:rPr>
          <w:rFonts w:eastAsiaTheme="minorEastAsia"/>
          <w:sz w:val="20"/>
          <w:szCs w:val="20"/>
          <w:highlight w:val="yellow"/>
        </w:rPr>
        <w:t xml:space="preserve">ARTICLE 20 - </w:t>
      </w:r>
      <w:r w:rsidR="000A0CD4" w:rsidRPr="000A0CD4">
        <w:rPr>
          <w:rFonts w:eastAsiaTheme="minorEastAsia"/>
          <w:sz w:val="20"/>
          <w:szCs w:val="20"/>
          <w:highlight w:val="yellow"/>
        </w:rPr>
        <w:fldChar w:fldCharType="end"/>
      </w:r>
      <w:r w:rsidR="75723538" w:rsidRPr="000A0CD4">
        <w:rPr>
          <w:rFonts w:eastAsiaTheme="minorEastAsia"/>
          <w:sz w:val="20"/>
          <w:szCs w:val="20"/>
        </w:rPr>
        <w:t>« Résiliation » du présent CCAP.</w:t>
      </w:r>
    </w:p>
    <w:p w14:paraId="49DD5DF1" w14:textId="38942229" w:rsidR="00564F73" w:rsidRPr="003F4693" w:rsidRDefault="63C19839" w:rsidP="000A0CD4">
      <w:pPr>
        <w:ind w:left="284" w:right="-1"/>
        <w:jc w:val="both"/>
        <w:rPr>
          <w:rFonts w:eastAsiaTheme="minorEastAsia"/>
          <w:sz w:val="20"/>
          <w:szCs w:val="20"/>
        </w:rPr>
      </w:pPr>
      <w:r w:rsidRPr="392B7E6E">
        <w:rPr>
          <w:rFonts w:eastAsiaTheme="minorEastAsia"/>
          <w:sz w:val="20"/>
          <w:szCs w:val="20"/>
        </w:rPr>
        <w:t xml:space="preserve">Elle peut également être </w:t>
      </w:r>
      <w:r w:rsidRPr="003F256D">
        <w:rPr>
          <w:rFonts w:eastAsiaTheme="minorEastAsia"/>
          <w:sz w:val="20"/>
          <w:szCs w:val="20"/>
        </w:rPr>
        <w:t xml:space="preserve">prononcée par le pouvoir adjudicateur dans l’hypothèse où le titulaire n’a pas pallié sa défaillance temporaire dans un délai de </w:t>
      </w:r>
      <w:r w:rsidRPr="003F256D">
        <w:rPr>
          <w:rFonts w:eastAsiaTheme="majorEastAsia"/>
          <w:sz w:val="20"/>
          <w:szCs w:val="20"/>
        </w:rPr>
        <w:t>15 jours ouvrés</w:t>
      </w:r>
      <w:r w:rsidRPr="003F256D">
        <w:rPr>
          <w:rFonts w:eastAsiaTheme="minorEastAsia"/>
          <w:sz w:val="20"/>
          <w:szCs w:val="20"/>
        </w:rPr>
        <w:t xml:space="preserve">. </w:t>
      </w:r>
    </w:p>
    <w:p w14:paraId="55BA432F" w14:textId="479ECCAC" w:rsidR="00564F73" w:rsidRPr="00B871C3" w:rsidRDefault="00C974B0" w:rsidP="00564F73">
      <w:pPr>
        <w:jc w:val="both"/>
        <w:rPr>
          <w:rFonts w:cstheme="minorHAnsi"/>
          <w:sz w:val="20"/>
          <w:szCs w:val="20"/>
        </w:rPr>
      </w:pPr>
      <w:r w:rsidRPr="00C974B0">
        <w:rPr>
          <w:rFonts w:cstheme="minorHAnsi"/>
          <w:sz w:val="20"/>
          <w:szCs w:val="20"/>
        </w:rPr>
        <w:t>.</w:t>
      </w:r>
    </w:p>
    <w:p w14:paraId="76CA1A00" w14:textId="31E3489A" w:rsidR="003E5202" w:rsidRPr="003E5202" w:rsidRDefault="0032172D" w:rsidP="003E5202">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72" w:name="_Ref186715258"/>
      <w:bookmarkStart w:id="73" w:name="_Toc201920526"/>
      <w:r w:rsidRPr="003B7919">
        <w:rPr>
          <w:rFonts w:cstheme="minorHAnsi"/>
          <w:sz w:val="32"/>
          <w:szCs w:val="32"/>
        </w:rPr>
        <w:t>CONDITIONS PARTICULIERES D’EXECUTION DES PRESTATIONS</w:t>
      </w:r>
      <w:bookmarkStart w:id="74" w:name="_Toc180155059"/>
      <w:bookmarkStart w:id="75" w:name="_Ref186703240"/>
      <w:bookmarkStart w:id="76" w:name="_Ref186703269"/>
      <w:bookmarkStart w:id="77" w:name="_Hlk180414012"/>
      <w:bookmarkEnd w:id="72"/>
      <w:bookmarkEnd w:id="73"/>
    </w:p>
    <w:p w14:paraId="5392A032" w14:textId="77777777" w:rsidR="003E5202" w:rsidRDefault="003E5202" w:rsidP="003E5202">
      <w:pPr>
        <w:pStyle w:val="Titre2"/>
      </w:pPr>
      <w:r>
        <w:t xml:space="preserve">Amplitude horaire et lieux d’exécution </w:t>
      </w:r>
    </w:p>
    <w:p w14:paraId="3B187AA0"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 xml:space="preserve">Plusieurs prestations identiques ou différentes peuvent être demandées pour une même journée et parfois, pour un même créneau horaire et sur différents sites </w:t>
      </w:r>
      <w:r>
        <w:rPr>
          <w:rFonts w:asciiTheme="minorHAnsi" w:eastAsiaTheme="minorHAnsi" w:hAnsiTheme="minorHAnsi" w:cstheme="minorBidi"/>
          <w:sz w:val="20"/>
          <w:szCs w:val="20"/>
          <w:lang w:val="fr-FR"/>
        </w:rPr>
        <w:t>du pouvoir adjudicateur</w:t>
      </w:r>
      <w:r w:rsidRPr="003574E3">
        <w:rPr>
          <w:rFonts w:asciiTheme="minorHAnsi" w:eastAsiaTheme="minorHAnsi" w:hAnsiTheme="minorHAnsi" w:cstheme="minorBidi"/>
          <w:sz w:val="20"/>
          <w:szCs w:val="20"/>
          <w:lang w:val="fr-FR"/>
        </w:rPr>
        <w:t>. Les prestations doivent pouvoir être fournies n’importe quel jour de la semaine, y compris les samedis, dimanches et jours fériés, notamment en cours de soirée, et toujours dans le respect du Code du travail.</w:t>
      </w:r>
    </w:p>
    <w:p w14:paraId="35252B82"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lastRenderedPageBreak/>
        <w:t xml:space="preserve">Les lieux d’exécution des prestations objets du marché sont les sites </w:t>
      </w:r>
      <w:r>
        <w:rPr>
          <w:rFonts w:asciiTheme="minorHAnsi" w:eastAsiaTheme="minorHAnsi" w:hAnsiTheme="minorHAnsi" w:cstheme="minorBidi"/>
          <w:sz w:val="20"/>
          <w:szCs w:val="20"/>
          <w:lang w:val="fr-FR"/>
        </w:rPr>
        <w:t>précisés dans le CCTP.</w:t>
      </w:r>
    </w:p>
    <w:p w14:paraId="6E02FCD4" w14:textId="77777777" w:rsidR="003E5202" w:rsidRPr="00C3329B"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Les membres du groupement pouvoir adjudicateur sont susceptibles d'ouvrir ou fermer des sites en cours de marché. Dans ce cas, la liste des sites sera modifiée en conséquence par avenant.  </w:t>
      </w:r>
    </w:p>
    <w:p w14:paraId="38342081" w14:textId="7765061F" w:rsidR="003E5202" w:rsidRPr="00CC5AB0" w:rsidRDefault="003E5202" w:rsidP="003E5202">
      <w:r>
        <w:t xml:space="preserve"> </w:t>
      </w:r>
    </w:p>
    <w:p w14:paraId="42CFCF87" w14:textId="77777777" w:rsidR="003E5202" w:rsidRDefault="003E5202" w:rsidP="003E5202">
      <w:pPr>
        <w:pStyle w:val="Titre2"/>
      </w:pPr>
      <w:r>
        <w:t xml:space="preserve">Livraisons </w:t>
      </w:r>
    </w:p>
    <w:p w14:paraId="39593FA4"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Les livraisons pourront s’effectuer 7 jours sur 7 dans les créneaux horaires indiqués sur les bons de commande. Le stationnement pourra se faire selon les possibilités offertes par chaque site.</w:t>
      </w:r>
    </w:p>
    <w:p w14:paraId="2FEB4900"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A ce titre, le titulaire devra prendre connaissance des contraintes d’accès de chacun des sites. Le titulaire ne tiendra pas pour acquises les facilités fournies par les services généraux ou dépendantes des capacités du moment.</w:t>
      </w:r>
    </w:p>
    <w:p w14:paraId="705C5758"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 </w:t>
      </w:r>
    </w:p>
    <w:p w14:paraId="218FBCB6"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Le véhicule doit être adapté aux</w:t>
      </w:r>
      <w:r>
        <w:rPr>
          <w:rFonts w:asciiTheme="minorHAnsi" w:eastAsiaTheme="minorHAnsi" w:hAnsiTheme="minorHAnsi" w:cstheme="minorBidi"/>
          <w:sz w:val="20"/>
          <w:szCs w:val="20"/>
          <w:lang w:val="fr-FR"/>
        </w:rPr>
        <w:t xml:space="preserve"> </w:t>
      </w:r>
      <w:r w:rsidRPr="003574E3">
        <w:rPr>
          <w:rFonts w:asciiTheme="minorHAnsi" w:eastAsiaTheme="minorHAnsi" w:hAnsiTheme="minorHAnsi" w:cstheme="minorBidi"/>
          <w:sz w:val="20"/>
          <w:szCs w:val="20"/>
          <w:lang w:val="fr-FR"/>
        </w:rPr>
        <w:t>types de denrées transportées.</w:t>
      </w:r>
    </w:p>
    <w:p w14:paraId="224761C5"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Le véhicule doit être en parfait état de propreté et les appareils de réfrigération en parfait état de fonctionnement. Les températures de transport doivent être conformes à la réglementation ou aux prescriptions des fabricants. Le titulaire doit être en mesure, sur simple demande du pouvoir adjudicateur de présenter les dispositions de maîtrise des températures de transport et de livraison.</w:t>
      </w:r>
    </w:p>
    <w:p w14:paraId="277E7944"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Le personnel préposé au transport et aux livraisons doit respecter les bonnes pratiques d’hygiène et ne pas être source de contamination des produits.</w:t>
      </w:r>
    </w:p>
    <w:p w14:paraId="39FEF01C"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Les prix des prestations par convive s’entendent frais de livraison inclus.</w:t>
      </w:r>
    </w:p>
    <w:p w14:paraId="044E23D0" w14:textId="77777777" w:rsidR="003E5202" w:rsidRDefault="003E5202" w:rsidP="003E5202">
      <w:pPr>
        <w:pStyle w:val="Titre2"/>
      </w:pPr>
      <w:r>
        <w:t>Mise à disposition des locaux</w:t>
      </w:r>
    </w:p>
    <w:p w14:paraId="44C09A89"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 xml:space="preserve">Pour certaines manifestations, les locaux </w:t>
      </w:r>
      <w:r>
        <w:rPr>
          <w:rFonts w:asciiTheme="minorHAnsi" w:eastAsiaTheme="minorHAnsi" w:hAnsiTheme="minorHAnsi" w:cstheme="minorBidi"/>
          <w:sz w:val="20"/>
          <w:szCs w:val="20"/>
          <w:lang w:val="fr-FR"/>
        </w:rPr>
        <w:t>pourront être</w:t>
      </w:r>
      <w:r w:rsidRPr="0061399C">
        <w:rPr>
          <w:rFonts w:asciiTheme="minorHAnsi" w:eastAsiaTheme="minorHAnsi" w:hAnsiTheme="minorHAnsi" w:cstheme="minorBidi"/>
          <w:sz w:val="20"/>
          <w:szCs w:val="20"/>
          <w:lang w:val="fr-FR"/>
        </w:rPr>
        <w:t xml:space="preserve"> mis à la disposition du titulaire gracieusement par l</w:t>
      </w:r>
      <w:r>
        <w:rPr>
          <w:rFonts w:asciiTheme="minorHAnsi" w:eastAsiaTheme="minorHAnsi" w:hAnsiTheme="minorHAnsi" w:cstheme="minorBidi"/>
          <w:sz w:val="20"/>
          <w:szCs w:val="20"/>
          <w:lang w:val="fr-FR"/>
        </w:rPr>
        <w:t>e pouvoir adjudicateur</w:t>
      </w:r>
      <w:r w:rsidRPr="0061399C">
        <w:rPr>
          <w:rFonts w:asciiTheme="minorHAnsi" w:eastAsiaTheme="minorHAnsi" w:hAnsiTheme="minorHAnsi" w:cstheme="minorBidi"/>
          <w:sz w:val="20"/>
          <w:szCs w:val="20"/>
          <w:lang w:val="fr-FR"/>
        </w:rPr>
        <w:t>.</w:t>
      </w:r>
    </w:p>
    <w:p w14:paraId="2BF5478C"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A la fin de chacune de ces manifestations, le titulaire remettra les lieux mis à disposition en parfait état de propreté, dans le délai imparti par le pouvoir adjudicateur. Ils feront toute diligence pour que la remise en état soit conforme aux règles d’hygiène et de salubrité.</w:t>
      </w:r>
    </w:p>
    <w:p w14:paraId="7BC68E29" w14:textId="77777777" w:rsidR="003E5202" w:rsidRDefault="003E5202" w:rsidP="003E5202">
      <w:pPr>
        <w:pStyle w:val="Titre2"/>
      </w:pPr>
      <w:r>
        <w:t>Règles de sécurité</w:t>
      </w:r>
    </w:p>
    <w:p w14:paraId="0B48C5F7"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 xml:space="preserve">Lors de la mise à disposition de locaux des établissements du pouvoir adjudicateur pour la réalisation de prestations de traiteur, des dispositions seront à respecter en matière de sécurité. Le titulaire s’engage à respecter le règlement intérieur de l’établissement concerné ainsi que les procédures de sécurité et de sûreté mises en place par </w:t>
      </w:r>
      <w:r>
        <w:rPr>
          <w:rFonts w:asciiTheme="minorHAnsi" w:eastAsiaTheme="minorHAnsi" w:hAnsiTheme="minorHAnsi" w:cstheme="minorBidi"/>
          <w:sz w:val="20"/>
          <w:szCs w:val="20"/>
          <w:lang w:val="fr-FR"/>
        </w:rPr>
        <w:t>le pouvoir adjudicateur</w:t>
      </w:r>
      <w:r w:rsidRPr="0061399C">
        <w:rPr>
          <w:rFonts w:asciiTheme="minorHAnsi" w:eastAsiaTheme="minorHAnsi" w:hAnsiTheme="minorHAnsi" w:cstheme="minorBidi"/>
          <w:sz w:val="20"/>
          <w:szCs w:val="20"/>
          <w:lang w:val="fr-FR"/>
        </w:rPr>
        <w:t>.</w:t>
      </w:r>
    </w:p>
    <w:p w14:paraId="6E99E2A5"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 xml:space="preserve"> Conformément aux articles R. 4511-1 à R. 4514-10 du code du travail, un plan de prévention devra être établi </w:t>
      </w:r>
      <w:r>
        <w:rPr>
          <w:rFonts w:asciiTheme="minorHAnsi" w:eastAsiaTheme="minorHAnsi" w:hAnsiTheme="minorHAnsi" w:cstheme="minorBidi"/>
          <w:sz w:val="20"/>
          <w:szCs w:val="20"/>
          <w:lang w:val="fr-FR"/>
        </w:rPr>
        <w:t>tel que décrit à l’article 1.4.3 du CCTP.</w:t>
      </w:r>
    </w:p>
    <w:p w14:paraId="2098D87E"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p>
    <w:p w14:paraId="22B6309E" w14:textId="77777777" w:rsidR="003E5202" w:rsidRPr="00D22879"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De plus, conformément aux articles R. 4515-1 à R. 4515-11 du code du travail, il devra également être établi entre chaque établissement d</w:t>
      </w:r>
      <w:r>
        <w:rPr>
          <w:rFonts w:asciiTheme="minorHAnsi" w:eastAsiaTheme="minorHAnsi" w:hAnsiTheme="minorHAnsi" w:cstheme="minorBidi"/>
          <w:sz w:val="20"/>
          <w:szCs w:val="20"/>
          <w:lang w:val="fr-FR"/>
        </w:rPr>
        <w:t xml:space="preserve">u groupe CCIR </w:t>
      </w:r>
      <w:r w:rsidRPr="0061399C">
        <w:rPr>
          <w:rFonts w:asciiTheme="minorHAnsi" w:eastAsiaTheme="minorHAnsi" w:hAnsiTheme="minorHAnsi" w:cstheme="minorBidi"/>
          <w:sz w:val="20"/>
          <w:szCs w:val="20"/>
          <w:lang w:val="fr-FR"/>
        </w:rPr>
        <w:t>et le titulaire, un protocole de sécurité pour toutes les opérations de chargement et de déchargement.</w:t>
      </w:r>
    </w:p>
    <w:p w14:paraId="4273E4E1" w14:textId="5425AB16" w:rsidR="003E5202" w:rsidRPr="00D22879" w:rsidRDefault="003E5202" w:rsidP="003E5202">
      <w:pPr>
        <w:pStyle w:val="Titre2"/>
      </w:pPr>
      <w:proofErr w:type="gramStart"/>
      <w:r>
        <w:t>Tri sélectif</w:t>
      </w:r>
      <w:proofErr w:type="gramEnd"/>
      <w:ins w:id="78" w:author="SALAMI Axelle" w:date="2025-06-26T17:31:00Z" w16du:dateUtc="2025-06-26T15:31:00Z">
        <w:r w:rsidR="00324644" w:rsidRPr="00324644">
          <w:t xml:space="preserve"> </w:t>
        </w:r>
        <w:r w:rsidR="00324644">
          <w:t>et reprise de déchets</w:t>
        </w:r>
      </w:ins>
    </w:p>
    <w:p w14:paraId="73207084"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 xml:space="preserve">A la fin de chacune de ces manifestations, le titulaire s’engage à effectuer le </w:t>
      </w:r>
      <w:proofErr w:type="gramStart"/>
      <w:r w:rsidRPr="0061399C">
        <w:rPr>
          <w:rFonts w:asciiTheme="minorHAnsi" w:eastAsiaTheme="minorHAnsi" w:hAnsiTheme="minorHAnsi" w:cstheme="minorBidi"/>
          <w:sz w:val="20"/>
          <w:szCs w:val="20"/>
          <w:lang w:val="fr-FR"/>
        </w:rPr>
        <w:t>tri sélectif</w:t>
      </w:r>
      <w:proofErr w:type="gramEnd"/>
      <w:r w:rsidRPr="0061399C">
        <w:rPr>
          <w:rFonts w:asciiTheme="minorHAnsi" w:eastAsiaTheme="minorHAnsi" w:hAnsiTheme="minorHAnsi" w:cstheme="minorBidi"/>
          <w:sz w:val="20"/>
          <w:szCs w:val="20"/>
          <w:lang w:val="fr-FR"/>
        </w:rPr>
        <w:t xml:space="preserve"> des déchets issus des prestations selon les modalités mises en place </w:t>
      </w:r>
      <w:r>
        <w:rPr>
          <w:rFonts w:asciiTheme="minorHAnsi" w:eastAsiaTheme="minorHAnsi" w:hAnsiTheme="minorHAnsi" w:cstheme="minorBidi"/>
          <w:sz w:val="20"/>
          <w:szCs w:val="20"/>
          <w:lang w:val="fr-FR"/>
        </w:rPr>
        <w:t xml:space="preserve">par les entités du groupe CCIR, </w:t>
      </w:r>
      <w:r w:rsidRPr="0061399C">
        <w:rPr>
          <w:rFonts w:asciiTheme="minorHAnsi" w:eastAsiaTheme="minorHAnsi" w:hAnsiTheme="minorHAnsi" w:cstheme="minorBidi"/>
          <w:sz w:val="20"/>
          <w:szCs w:val="20"/>
          <w:lang w:val="fr-FR"/>
        </w:rPr>
        <w:t>et notamment le tri :</w:t>
      </w:r>
    </w:p>
    <w:p w14:paraId="3E895D8E"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 xml:space="preserve">    •  des papiers et emballages en carton</w:t>
      </w:r>
    </w:p>
    <w:p w14:paraId="36D6F61D" w14:textId="5EB1E61E" w:rsidR="003E5202" w:rsidRPr="0061399C" w:rsidDel="00324644" w:rsidRDefault="003E5202" w:rsidP="003E5202">
      <w:pPr>
        <w:pStyle w:val="ParagrapheIndent1"/>
        <w:spacing w:line="232" w:lineRule="exact"/>
        <w:ind w:left="20" w:right="20"/>
        <w:jc w:val="both"/>
        <w:rPr>
          <w:del w:id="79" w:author="SALAMI Axelle" w:date="2025-06-26T17:31:00Z" w16du:dateUtc="2025-06-26T15:31:00Z"/>
          <w:rFonts w:asciiTheme="minorHAnsi" w:eastAsiaTheme="minorHAnsi" w:hAnsiTheme="minorHAnsi" w:cstheme="minorBidi"/>
          <w:sz w:val="20"/>
          <w:szCs w:val="20"/>
          <w:lang w:val="fr-FR"/>
        </w:rPr>
      </w:pPr>
      <w:del w:id="80" w:author="SALAMI Axelle" w:date="2025-06-26T17:31:00Z" w16du:dateUtc="2025-06-26T15:31:00Z">
        <w:r w:rsidRPr="0061399C" w:rsidDel="00324644">
          <w:rPr>
            <w:rFonts w:asciiTheme="minorHAnsi" w:eastAsiaTheme="minorHAnsi" w:hAnsiTheme="minorHAnsi" w:cstheme="minorBidi"/>
            <w:sz w:val="20"/>
            <w:szCs w:val="20"/>
            <w:lang w:val="fr-FR"/>
          </w:rPr>
          <w:delText xml:space="preserve">    •  du verre</w:delText>
        </w:r>
      </w:del>
    </w:p>
    <w:p w14:paraId="6FAC9518"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 xml:space="preserve">    •  des D.I.B (déchets industriels banales) ;</w:t>
      </w:r>
    </w:p>
    <w:p w14:paraId="32D5EA84" w14:textId="538C1618" w:rsidR="003E5202" w:rsidRDefault="003E5202" w:rsidP="003E5202">
      <w:pPr>
        <w:pStyle w:val="ParagrapheIndent1"/>
        <w:spacing w:line="232" w:lineRule="exact"/>
        <w:ind w:left="20" w:right="20"/>
        <w:jc w:val="both"/>
        <w:rPr>
          <w:ins w:id="81" w:author="SALAMI Axelle" w:date="2025-06-26T17:32:00Z" w16du:dateUtc="2025-06-26T15:32:00Z"/>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lastRenderedPageBreak/>
        <w:t xml:space="preserve">    •  des déchets alimentaires.</w:t>
      </w:r>
    </w:p>
    <w:p w14:paraId="403400A8" w14:textId="2B854ADA" w:rsidR="00324644" w:rsidRPr="00172D08" w:rsidRDefault="00324644" w:rsidP="00324644">
      <w:pPr>
        <w:rPr>
          <w:ins w:id="82" w:author="SALAMI Axelle" w:date="2025-06-26T17:32:00Z" w16du:dateUtc="2025-06-26T15:32:00Z"/>
        </w:rPr>
      </w:pPr>
      <w:ins w:id="83" w:author="SALAMI Axelle" w:date="2025-06-26T17:32:00Z" w16du:dateUtc="2025-06-26T15:32:00Z">
        <w:r>
          <w:t>C</w:t>
        </w:r>
        <w:r w:rsidRPr="00172D08">
          <w:rPr>
            <w:sz w:val="20"/>
            <w:szCs w:val="20"/>
          </w:rPr>
          <w:t xml:space="preserve">ertains </w:t>
        </w:r>
        <w:r>
          <w:rPr>
            <w:sz w:val="20"/>
            <w:szCs w:val="20"/>
          </w:rPr>
          <w:t>déchets devront néanmoins être repris par le prestataire, en particulier les bouteilles de verre vides.</w:t>
        </w:r>
      </w:ins>
    </w:p>
    <w:p w14:paraId="034EF95B" w14:textId="77777777" w:rsidR="00324644" w:rsidRPr="00324644" w:rsidRDefault="00324644">
      <w:pPr>
        <w:rPr>
          <w:rPrChange w:id="84" w:author="SALAMI Axelle" w:date="2025-06-26T17:32:00Z" w16du:dateUtc="2025-06-26T15:32:00Z">
            <w:rPr>
              <w:rFonts w:asciiTheme="minorHAnsi" w:eastAsiaTheme="minorHAnsi" w:hAnsiTheme="minorHAnsi" w:cstheme="minorBidi"/>
              <w:sz w:val="20"/>
              <w:szCs w:val="20"/>
              <w:lang w:val="fr-FR"/>
            </w:rPr>
          </w:rPrChange>
        </w:rPr>
        <w:pPrChange w:id="85" w:author="SALAMI Axelle" w:date="2025-06-26T17:32:00Z" w16du:dateUtc="2025-06-26T15:32:00Z">
          <w:pPr>
            <w:pStyle w:val="ParagrapheIndent1"/>
            <w:spacing w:line="232" w:lineRule="exact"/>
            <w:ind w:left="20" w:right="20"/>
            <w:jc w:val="both"/>
          </w:pPr>
        </w:pPrChange>
      </w:pPr>
    </w:p>
    <w:p w14:paraId="655BC12B" w14:textId="36B23704" w:rsidR="00F662B0" w:rsidRPr="00D61F2B" w:rsidRDefault="00F662B0" w:rsidP="00695710">
      <w:pPr>
        <w:pStyle w:val="Titre2"/>
      </w:pPr>
      <w:r w:rsidRPr="00D61F2B">
        <w:t xml:space="preserve">Audit de la </w:t>
      </w:r>
      <w:r w:rsidRPr="005012AB">
        <w:rPr>
          <w:rFonts w:eastAsia="Times New Roman"/>
          <w:lang w:eastAsia="fr-FR"/>
        </w:rPr>
        <w:t xml:space="preserve">prestation </w:t>
      </w:r>
      <w:bookmarkEnd w:id="74"/>
      <w:bookmarkEnd w:id="75"/>
      <w:bookmarkEnd w:id="76"/>
    </w:p>
    <w:p w14:paraId="0C0E7281" w14:textId="77777777" w:rsidR="00F662B0" w:rsidRPr="00711191" w:rsidRDefault="00F662B0" w:rsidP="00F662B0">
      <w:pPr>
        <w:jc w:val="both"/>
        <w:rPr>
          <w:rFonts w:cstheme="minorHAnsi"/>
          <w:sz w:val="20"/>
          <w:szCs w:val="20"/>
        </w:rPr>
      </w:pPr>
      <w:r w:rsidRPr="00711191">
        <w:rPr>
          <w:rFonts w:cstheme="minorHAnsi"/>
          <w:sz w:val="20"/>
          <w:szCs w:val="20"/>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792942" w:rsidRDefault="00F662B0" w:rsidP="00F662B0">
      <w:pPr>
        <w:jc w:val="both"/>
        <w:rPr>
          <w:rFonts w:cstheme="minorHAnsi"/>
          <w:sz w:val="20"/>
          <w:szCs w:val="20"/>
        </w:rPr>
      </w:pPr>
      <w:r w:rsidRPr="00711191">
        <w:rPr>
          <w:rFonts w:cstheme="minorHAnsi"/>
          <w:sz w:val="20"/>
          <w:szCs w:val="20"/>
        </w:rPr>
        <w:t xml:space="preserve">Dans </w:t>
      </w:r>
      <w:r w:rsidRPr="00792942">
        <w:rPr>
          <w:rFonts w:cstheme="minorHAnsi"/>
          <w:sz w:val="20"/>
          <w:szCs w:val="20"/>
        </w:rPr>
        <w:t>tous les cas, le titulaire sera averti, 15 jours avant l’opération d’audit :</w:t>
      </w:r>
    </w:p>
    <w:p w14:paraId="67291CDE" w14:textId="1CEC86D8" w:rsidR="00F662B0" w:rsidRPr="00792942" w:rsidRDefault="00F662B0" w:rsidP="005B0A85">
      <w:pPr>
        <w:pStyle w:val="Paragraphedeliste"/>
        <w:numPr>
          <w:ilvl w:val="0"/>
          <w:numId w:val="27"/>
        </w:numPr>
        <w:jc w:val="both"/>
        <w:rPr>
          <w:rFonts w:cstheme="minorHAnsi"/>
          <w:sz w:val="20"/>
          <w:szCs w:val="20"/>
        </w:rPr>
      </w:pPr>
      <w:r w:rsidRPr="00792942">
        <w:rPr>
          <w:rFonts w:cstheme="minorHAnsi"/>
          <w:sz w:val="20"/>
          <w:szCs w:val="20"/>
        </w:rPr>
        <w:t xml:space="preserve">De la </w:t>
      </w:r>
      <w:r w:rsidRPr="00792942">
        <w:rPr>
          <w:rFonts w:cstheme="minorHAnsi"/>
          <w:bCs/>
          <w:sz w:val="20"/>
          <w:szCs w:val="20"/>
        </w:rPr>
        <w:t>prestation</w:t>
      </w:r>
      <w:r w:rsidRPr="00792942">
        <w:rPr>
          <w:rFonts w:cstheme="minorHAnsi"/>
          <w:sz w:val="20"/>
          <w:szCs w:val="20"/>
        </w:rPr>
        <w:t> ;</w:t>
      </w:r>
    </w:p>
    <w:p w14:paraId="2F457114" w14:textId="77777777" w:rsidR="00F662B0" w:rsidRPr="00233D85" w:rsidRDefault="00F662B0" w:rsidP="005B0A85">
      <w:pPr>
        <w:pStyle w:val="Paragraphedeliste"/>
        <w:numPr>
          <w:ilvl w:val="0"/>
          <w:numId w:val="27"/>
        </w:numPr>
        <w:jc w:val="both"/>
        <w:rPr>
          <w:rFonts w:cstheme="minorHAnsi"/>
          <w:sz w:val="20"/>
          <w:szCs w:val="20"/>
        </w:rPr>
      </w:pPr>
      <w:r w:rsidRPr="00792942">
        <w:rPr>
          <w:rFonts w:cstheme="minorHAnsi"/>
          <w:sz w:val="20"/>
          <w:szCs w:val="20"/>
        </w:rPr>
        <w:t xml:space="preserve">De la date de réalisation de </w:t>
      </w:r>
      <w:r w:rsidRPr="00233D85">
        <w:rPr>
          <w:rFonts w:cstheme="minorHAnsi"/>
          <w:sz w:val="20"/>
          <w:szCs w:val="20"/>
        </w:rPr>
        <w:t>l’audit ou de la période d’audit ;</w:t>
      </w:r>
    </w:p>
    <w:p w14:paraId="160FCC7B" w14:textId="77777777" w:rsidR="00F662B0" w:rsidRPr="00233D85" w:rsidRDefault="00F662B0" w:rsidP="005B0A85">
      <w:pPr>
        <w:pStyle w:val="Paragraphedeliste"/>
        <w:numPr>
          <w:ilvl w:val="0"/>
          <w:numId w:val="27"/>
        </w:numPr>
        <w:jc w:val="both"/>
        <w:rPr>
          <w:rFonts w:cstheme="minorHAnsi"/>
          <w:sz w:val="20"/>
          <w:szCs w:val="20"/>
        </w:rPr>
      </w:pPr>
      <w:r w:rsidRPr="00233D85">
        <w:rPr>
          <w:rFonts w:cstheme="minorHAnsi"/>
          <w:sz w:val="20"/>
          <w:szCs w:val="20"/>
        </w:rPr>
        <w:t>Du lieu d’audit.</w:t>
      </w:r>
    </w:p>
    <w:p w14:paraId="772457B5" w14:textId="38FDC291" w:rsidR="00F662B0" w:rsidRPr="00233D85" w:rsidRDefault="00BC2DA1" w:rsidP="00F662B0">
      <w:pPr>
        <w:jc w:val="both"/>
        <w:rPr>
          <w:rFonts w:cstheme="minorHAnsi"/>
          <w:sz w:val="20"/>
          <w:szCs w:val="20"/>
        </w:rPr>
      </w:pPr>
      <w:r w:rsidRPr="00233D85">
        <w:rPr>
          <w:rFonts w:cstheme="minorHAnsi"/>
          <w:sz w:val="20"/>
          <w:szCs w:val="20"/>
        </w:rPr>
        <w:t>À la suite de</w:t>
      </w:r>
      <w:r w:rsidR="00F662B0" w:rsidRPr="00233D85">
        <w:rPr>
          <w:rFonts w:cstheme="minorHAnsi"/>
          <w:sz w:val="20"/>
          <w:szCs w:val="20"/>
        </w:rPr>
        <w:t xml:space="preserve"> l’audit, un </w:t>
      </w:r>
      <w:r w:rsidR="00F662B0" w:rsidRPr="00792942">
        <w:rPr>
          <w:rFonts w:cstheme="minorHAnsi"/>
          <w:sz w:val="20"/>
          <w:szCs w:val="20"/>
        </w:rPr>
        <w:t xml:space="preserve">compte rendu sera réalisé présentant le résultat de l’audit. Si l’audit met en avant des défauts, le titulaire sera enjoint de remédier à ces manquements dans un délai fixé d’un commun accord. Le titulaire reste entièrement responsable de la </w:t>
      </w:r>
      <w:r w:rsidR="00F662B0" w:rsidRPr="00792942">
        <w:rPr>
          <w:rFonts w:cstheme="minorHAnsi"/>
          <w:bCs/>
          <w:sz w:val="20"/>
          <w:szCs w:val="20"/>
        </w:rPr>
        <w:t xml:space="preserve">prestation </w:t>
      </w:r>
      <w:r w:rsidR="00F662B0" w:rsidRPr="00792942">
        <w:rPr>
          <w:rFonts w:cstheme="minorHAnsi"/>
          <w:sz w:val="20"/>
          <w:szCs w:val="20"/>
        </w:rPr>
        <w:t>qu’il délivre</w:t>
      </w:r>
      <w:r w:rsidR="00F662B0" w:rsidRPr="00233D85">
        <w:rPr>
          <w:rFonts w:cstheme="minorHAnsi"/>
          <w:sz w:val="20"/>
          <w:szCs w:val="20"/>
        </w:rPr>
        <w:t>.</w:t>
      </w:r>
    </w:p>
    <w:p w14:paraId="4845B077" w14:textId="31C14C83" w:rsidR="00F662B0" w:rsidRPr="004216C2" w:rsidRDefault="00F662B0" w:rsidP="00F662B0">
      <w:pPr>
        <w:jc w:val="both"/>
        <w:rPr>
          <w:rFonts w:cstheme="minorHAnsi"/>
          <w:sz w:val="20"/>
          <w:szCs w:val="20"/>
        </w:rPr>
      </w:pPr>
      <w:r w:rsidRPr="00233D85">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w:t>
      </w:r>
      <w:r w:rsidRPr="004216C2">
        <w:rPr>
          <w:rFonts w:cstheme="minorHAnsi"/>
          <w:sz w:val="20"/>
          <w:szCs w:val="20"/>
        </w:rPr>
        <w:t xml:space="preserve">CCAG </w:t>
      </w:r>
      <w:r w:rsidR="004216C2" w:rsidRPr="004216C2">
        <w:rPr>
          <w:rFonts w:cstheme="minorHAnsi"/>
          <w:sz w:val="20"/>
          <w:szCs w:val="20"/>
        </w:rPr>
        <w:t>applicable au présent marché</w:t>
      </w:r>
      <w:r w:rsidRPr="004216C2">
        <w:rPr>
          <w:rFonts w:cstheme="minorHAnsi"/>
          <w:sz w:val="20"/>
          <w:szCs w:val="20"/>
        </w:rPr>
        <w:t>.</w:t>
      </w:r>
    </w:p>
    <w:p w14:paraId="18B7CC3D" w14:textId="77777777" w:rsidR="00F662B0" w:rsidRPr="00D61F2B" w:rsidRDefault="00F662B0" w:rsidP="00695710">
      <w:pPr>
        <w:pStyle w:val="Titre2"/>
      </w:pPr>
      <w:bookmarkStart w:id="86" w:name="_Ref116980715"/>
      <w:bookmarkStart w:id="87" w:name="_Toc180155060"/>
      <w:r w:rsidRPr="00D61F2B">
        <w:t>Qualité des fournitures</w:t>
      </w:r>
      <w:bookmarkEnd w:id="86"/>
      <w:bookmarkEnd w:id="87"/>
    </w:p>
    <w:p w14:paraId="5F23FBEC" w14:textId="3A762193" w:rsidR="00F662B0" w:rsidRPr="000A7255" w:rsidRDefault="00F662B0" w:rsidP="00F662B0">
      <w:pPr>
        <w:jc w:val="both"/>
        <w:rPr>
          <w:sz w:val="20"/>
          <w:szCs w:val="20"/>
        </w:rPr>
      </w:pPr>
      <w:r w:rsidRPr="000A7255">
        <w:rPr>
          <w:sz w:val="20"/>
          <w:szCs w:val="20"/>
        </w:rPr>
        <w:t>Les livrables dans le cadre du présent marché doivent être en tous points conformes aux exigences du Cahier des clauses techniques particulières (CCTP</w:t>
      </w:r>
      <w:r w:rsidR="000A7255" w:rsidRPr="000A7255">
        <w:rPr>
          <w:sz w:val="20"/>
          <w:szCs w:val="20"/>
        </w:rPr>
        <w:t>)</w:t>
      </w:r>
      <w:r w:rsidRPr="000A7255">
        <w:rPr>
          <w:sz w:val="20"/>
          <w:szCs w:val="20"/>
        </w:rPr>
        <w:t>.</w:t>
      </w:r>
    </w:p>
    <w:p w14:paraId="028476CB" w14:textId="7E7E1E6F" w:rsidR="00F662B0" w:rsidRPr="00632DFC" w:rsidRDefault="00F662B0" w:rsidP="00695710">
      <w:pPr>
        <w:pStyle w:val="Titre2"/>
      </w:pPr>
      <w:bookmarkStart w:id="88" w:name="_Toc180155062"/>
      <w:r w:rsidRPr="00632DFC">
        <w:t>Prolongation des délais</w:t>
      </w:r>
      <w:bookmarkEnd w:id="88"/>
    </w:p>
    <w:p w14:paraId="2ECE0D1C" w14:textId="2B60730E" w:rsidR="00F662B0" w:rsidRPr="000A7255" w:rsidRDefault="00F662B0" w:rsidP="00F662B0">
      <w:pPr>
        <w:jc w:val="both"/>
        <w:rPr>
          <w:rFonts w:cstheme="minorHAnsi"/>
          <w:sz w:val="20"/>
          <w:szCs w:val="20"/>
        </w:rPr>
      </w:pPr>
      <w:r w:rsidRPr="000A7255">
        <w:rPr>
          <w:rFonts w:cstheme="minorHAnsi"/>
          <w:sz w:val="20"/>
          <w:szCs w:val="20"/>
        </w:rPr>
        <w:t>Une prolongation d</w:t>
      </w:r>
      <w:r w:rsidR="003E69A4" w:rsidRPr="000A7255">
        <w:rPr>
          <w:rFonts w:cstheme="minorHAnsi"/>
          <w:sz w:val="20"/>
          <w:szCs w:val="20"/>
        </w:rPr>
        <w:t>es</w:t>
      </w:r>
      <w:r w:rsidRPr="000A7255">
        <w:rPr>
          <w:rFonts w:cstheme="minorHAnsi"/>
          <w:sz w:val="20"/>
          <w:szCs w:val="20"/>
        </w:rPr>
        <w:t xml:space="preserve"> délai</w:t>
      </w:r>
      <w:r w:rsidR="003E69A4" w:rsidRPr="000A7255">
        <w:rPr>
          <w:rFonts w:cstheme="minorHAnsi"/>
          <w:sz w:val="20"/>
          <w:szCs w:val="20"/>
        </w:rPr>
        <w:t>s</w:t>
      </w:r>
      <w:r w:rsidRPr="000A7255">
        <w:rPr>
          <w:rFonts w:cstheme="minorHAnsi"/>
          <w:sz w:val="20"/>
          <w:szCs w:val="20"/>
        </w:rPr>
        <w:t xml:space="preserve"> d’exécution peut être accordée par le pouvoir adjudicateur dans les conditions de l’article 13.3 du CCAG </w:t>
      </w:r>
      <w:r w:rsidR="000A7255" w:rsidRPr="000A7255">
        <w:rPr>
          <w:rFonts w:cstheme="minorHAnsi"/>
          <w:sz w:val="20"/>
          <w:szCs w:val="20"/>
        </w:rPr>
        <w:t>FCS.</w:t>
      </w:r>
    </w:p>
    <w:p w14:paraId="110E740D" w14:textId="32FA6A72" w:rsidR="005F014E" w:rsidRPr="003B7919" w:rsidRDefault="0032172D"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89" w:name="_Toc180155063"/>
      <w:bookmarkStart w:id="90" w:name="_Toc201920527"/>
      <w:r w:rsidRPr="003B7919">
        <w:rPr>
          <w:rFonts w:cstheme="minorHAnsi"/>
          <w:sz w:val="32"/>
          <w:szCs w:val="32"/>
        </w:rPr>
        <w:t>OBLIGATIONS GÉNÉRALES DU TITULAIRE</w:t>
      </w:r>
      <w:bookmarkEnd w:id="89"/>
      <w:bookmarkEnd w:id="90"/>
      <w:r w:rsidRPr="003B7919">
        <w:rPr>
          <w:rFonts w:cstheme="minorHAnsi"/>
          <w:sz w:val="32"/>
          <w:szCs w:val="32"/>
        </w:rPr>
        <w:t xml:space="preserve"> </w:t>
      </w:r>
    </w:p>
    <w:p w14:paraId="7286DEF3" w14:textId="7F11F899" w:rsidR="005F014E" w:rsidRPr="00295E69" w:rsidRDefault="005F014E" w:rsidP="00695710">
      <w:pPr>
        <w:pStyle w:val="Titre2"/>
      </w:pPr>
      <w:bookmarkStart w:id="91" w:name="_Ref116369885"/>
      <w:bookmarkStart w:id="92" w:name="_Toc180155064"/>
      <w:r w:rsidRPr="00295E69">
        <w:t>Responsabilité</w:t>
      </w:r>
      <w:bookmarkEnd w:id="91"/>
      <w:bookmarkEnd w:id="92"/>
    </w:p>
    <w:p w14:paraId="3B241460" w14:textId="462E43EA"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Le titulaire est l’interlocuteur unique et direct du pouvoir adjudicateur et</w:t>
      </w:r>
      <w:r w:rsidR="00FC3F54">
        <w:rPr>
          <w:rFonts w:eastAsia="LiberationSans" w:cstheme="minorHAnsi"/>
          <w:sz w:val="20"/>
          <w:szCs w:val="20"/>
        </w:rPr>
        <w:t>,</w:t>
      </w:r>
      <w:r w:rsidRPr="00711191">
        <w:rPr>
          <w:rFonts w:eastAsia="LiberationSans" w:cstheme="minorHAnsi"/>
          <w:sz w:val="20"/>
          <w:szCs w:val="20"/>
        </w:rPr>
        <w:t xml:space="preserve"> à ce titre</w:t>
      </w:r>
      <w:r w:rsidR="00FC3F54">
        <w:rPr>
          <w:rFonts w:eastAsia="LiberationSans" w:cstheme="minorHAnsi"/>
          <w:sz w:val="20"/>
          <w:szCs w:val="20"/>
        </w:rPr>
        <w:t>,</w:t>
      </w:r>
      <w:r w:rsidRPr="00711191">
        <w:rPr>
          <w:rFonts w:eastAsia="LiberationSans" w:cstheme="minorHAnsi"/>
          <w:sz w:val="20"/>
          <w:szCs w:val="20"/>
        </w:rPr>
        <w:t xml:space="preserve"> est responsable de la totalité des prestations et de leur bonne exécution.</w:t>
      </w:r>
    </w:p>
    <w:p w14:paraId="416A455B" w14:textId="4C840284" w:rsidR="00D22879" w:rsidRDefault="005F014E" w:rsidP="005F014E">
      <w:pPr>
        <w:jc w:val="both"/>
        <w:rPr>
          <w:rFonts w:eastAsia="LiberationSans" w:cstheme="minorHAnsi"/>
          <w:sz w:val="20"/>
          <w:szCs w:val="20"/>
        </w:rPr>
      </w:pPr>
      <w:r w:rsidRPr="00711191">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168ED44E" w:rsidR="005F014E" w:rsidRPr="009A7152" w:rsidRDefault="005F014E" w:rsidP="00695710">
      <w:pPr>
        <w:pStyle w:val="Titre2"/>
      </w:pPr>
      <w:r w:rsidRPr="009A7152">
        <w:t>Obligation de moyen et/ou de résultat</w:t>
      </w:r>
    </w:p>
    <w:p w14:paraId="1DE95A97" w14:textId="77777777" w:rsidR="005F014E" w:rsidRPr="00711191" w:rsidRDefault="005F014E" w:rsidP="005F014E">
      <w:pPr>
        <w:jc w:val="both"/>
        <w:rPr>
          <w:rFonts w:cstheme="minorHAnsi"/>
          <w:sz w:val="20"/>
          <w:szCs w:val="20"/>
        </w:rPr>
      </w:pPr>
      <w:r w:rsidRPr="00711191">
        <w:rPr>
          <w:rFonts w:cstheme="minorHAnsi"/>
          <w:sz w:val="20"/>
          <w:szCs w:val="20"/>
        </w:rPr>
        <w:t>Le titulaire est tenu de mettre en œuvre tous les moyens nécessaires afin d’assurer des prestations conformes aux règles de la profession et aux prescriptions du présent marché. Les divers problèmes consécutifs au non-respect par le titulaire des engagements que la bonne exécution du présent marché lui impose seront, dans la mesure du possible, traités à l’amiable. À défaut d’arrangement, le pouvoir adjudicateur peut résilier le présent marché</w:t>
      </w:r>
      <w:r w:rsidRPr="00711191">
        <w:rPr>
          <w:rFonts w:cstheme="minorHAnsi"/>
          <w:b/>
          <w:sz w:val="20"/>
          <w:szCs w:val="20"/>
        </w:rPr>
        <w:t>.</w:t>
      </w:r>
    </w:p>
    <w:p w14:paraId="1C450F53" w14:textId="77777777" w:rsidR="005F014E" w:rsidRPr="00295E69" w:rsidRDefault="005F014E" w:rsidP="00695710">
      <w:pPr>
        <w:pStyle w:val="Titre2"/>
      </w:pPr>
      <w:bookmarkStart w:id="93" w:name="_Toc180155065"/>
      <w:r w:rsidRPr="00295E69">
        <w:lastRenderedPageBreak/>
        <w:t>Obligation de conseil</w:t>
      </w:r>
      <w:bookmarkEnd w:id="93"/>
    </w:p>
    <w:p w14:paraId="2069AD09" w14:textId="77777777" w:rsidR="005F014E" w:rsidRPr="00711191" w:rsidRDefault="005F014E" w:rsidP="005F014E">
      <w:pPr>
        <w:jc w:val="both"/>
        <w:rPr>
          <w:rFonts w:cstheme="minorHAnsi"/>
          <w:sz w:val="20"/>
          <w:szCs w:val="20"/>
        </w:rPr>
      </w:pPr>
      <w:r w:rsidRPr="00711191">
        <w:rPr>
          <w:rFonts w:cstheme="minorHAnsi"/>
          <w:sz w:val="20"/>
          <w:szCs w:val="20"/>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711191" w:rsidRDefault="005F014E" w:rsidP="005F014E">
      <w:pPr>
        <w:jc w:val="both"/>
        <w:rPr>
          <w:rFonts w:cstheme="minorHAnsi"/>
          <w:sz w:val="20"/>
          <w:szCs w:val="20"/>
        </w:rPr>
      </w:pPr>
      <w:r w:rsidRPr="00711191">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295E69" w:rsidRDefault="005F014E" w:rsidP="00695710">
      <w:pPr>
        <w:pStyle w:val="Titre2"/>
      </w:pPr>
      <w:bookmarkStart w:id="94" w:name="_Toc180155066"/>
      <w:r w:rsidRPr="00295E69">
        <w:t>Obligation d’information</w:t>
      </w:r>
      <w:bookmarkEnd w:id="94"/>
    </w:p>
    <w:p w14:paraId="5C486FD6" w14:textId="45B1D9B8" w:rsidR="00F662B0" w:rsidRPr="00E91C06" w:rsidRDefault="005F014E" w:rsidP="00E91C06">
      <w:pPr>
        <w:jc w:val="both"/>
        <w:rPr>
          <w:sz w:val="20"/>
          <w:szCs w:val="20"/>
        </w:rPr>
      </w:pPr>
      <w:r w:rsidRPr="48715C10">
        <w:rPr>
          <w:sz w:val="20"/>
          <w:szCs w:val="20"/>
        </w:rPr>
        <w:t xml:space="preserve">Le titulaire est tenu de signaler au pouvoir adjudicateur tous les éléments qui lui paraîtraient de nature à compromettre la bonne </w:t>
      </w:r>
      <w:r w:rsidRPr="000A7255">
        <w:rPr>
          <w:sz w:val="20"/>
          <w:szCs w:val="20"/>
        </w:rPr>
        <w:t>exécution de la prestation</w:t>
      </w:r>
      <w:r w:rsidR="000A7255" w:rsidRPr="000A7255">
        <w:rPr>
          <w:sz w:val="20"/>
          <w:szCs w:val="20"/>
        </w:rPr>
        <w:t>.</w:t>
      </w:r>
      <w:bookmarkEnd w:id="77"/>
    </w:p>
    <w:p w14:paraId="03E68F73" w14:textId="77777777" w:rsidR="00E53D72" w:rsidRPr="00B06823" w:rsidRDefault="00E53D72" w:rsidP="00E53D72">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95" w:name="_Toc127452732"/>
      <w:bookmarkStart w:id="96" w:name="_Toc180155067"/>
      <w:bookmarkStart w:id="97" w:name="_Toc201920528"/>
      <w:r w:rsidRPr="00B06823">
        <w:rPr>
          <w:rFonts w:cstheme="minorHAnsi"/>
          <w:sz w:val="32"/>
          <w:szCs w:val="32"/>
        </w:rPr>
        <w:t>INSERTION DES PERSONNES ÉLOIGNÉES DE L’EMPLOI</w:t>
      </w:r>
      <w:bookmarkEnd w:id="95"/>
      <w:bookmarkEnd w:id="96"/>
      <w:bookmarkEnd w:id="97"/>
    </w:p>
    <w:p w14:paraId="5E867333" w14:textId="18769C3C" w:rsidR="00E53D72" w:rsidRPr="00711191" w:rsidRDefault="00E53D72" w:rsidP="00E53D72">
      <w:pPr>
        <w:autoSpaceDE w:val="0"/>
        <w:autoSpaceDN w:val="0"/>
        <w:adjustRightInd w:val="0"/>
        <w:jc w:val="both"/>
        <w:rPr>
          <w:rFonts w:cstheme="minorHAnsi"/>
          <w:sz w:val="20"/>
          <w:szCs w:val="20"/>
        </w:rPr>
      </w:pPr>
      <w:r w:rsidRPr="00711191">
        <w:rPr>
          <w:rFonts w:cstheme="minorHAnsi"/>
          <w:sz w:val="20"/>
          <w:szCs w:val="20"/>
        </w:rPr>
        <w:t xml:space="preserve">Le candidat indiquera, dans le </w:t>
      </w:r>
      <w:r w:rsidRPr="00750E16">
        <w:rPr>
          <w:rFonts w:cstheme="minorHAnsi"/>
          <w:bCs/>
          <w:sz w:val="20"/>
          <w:szCs w:val="20"/>
        </w:rPr>
        <w:t>cadre de réponse technique</w:t>
      </w:r>
      <w:r w:rsidR="00750E16" w:rsidRPr="00750E16">
        <w:rPr>
          <w:rFonts w:cstheme="minorHAnsi"/>
          <w:bCs/>
          <w:sz w:val="20"/>
          <w:szCs w:val="20"/>
        </w:rPr>
        <w:t xml:space="preserve"> </w:t>
      </w:r>
      <w:r w:rsidRPr="00711191">
        <w:rPr>
          <w:rFonts w:cstheme="minorHAnsi"/>
          <w:sz w:val="20"/>
          <w:szCs w:val="20"/>
        </w:rPr>
        <w:t>remis dans l’offre, le nombre d’heures d’insertion qu’il met en œuvre.</w:t>
      </w:r>
    </w:p>
    <w:p w14:paraId="66FE5014" w14:textId="77777777" w:rsidR="00E53D72" w:rsidRPr="00B51CE1" w:rsidRDefault="00E53D72" w:rsidP="00695710">
      <w:pPr>
        <w:pStyle w:val="Titre2"/>
      </w:pPr>
      <w:bookmarkStart w:id="98" w:name="_Ref121491273"/>
      <w:bookmarkStart w:id="99" w:name="_Toc127452738"/>
      <w:bookmarkStart w:id="100" w:name="_Toc180155073"/>
      <w:r w:rsidRPr="00B51CE1">
        <w:t>Suivi et contrôle de l’action d’insertion</w:t>
      </w:r>
      <w:bookmarkEnd w:id="98"/>
      <w:bookmarkEnd w:id="99"/>
      <w:bookmarkEnd w:id="100"/>
    </w:p>
    <w:p w14:paraId="45530654" w14:textId="2E4667C6" w:rsidR="00E53D72" w:rsidRPr="00E91C06" w:rsidRDefault="00E53D72" w:rsidP="00E53D72">
      <w:pPr>
        <w:autoSpaceDE w:val="0"/>
        <w:autoSpaceDN w:val="0"/>
        <w:adjustRightInd w:val="0"/>
        <w:jc w:val="both"/>
        <w:rPr>
          <w:rFonts w:ascii="Marianne-Regular" w:hAnsi="Marianne-Regular" w:cs="Marianne-Regular"/>
          <w:sz w:val="20"/>
          <w:szCs w:val="20"/>
        </w:rPr>
      </w:pPr>
      <w:r w:rsidRPr="00E91C06">
        <w:rPr>
          <w:rFonts w:cstheme="minorHAnsi"/>
          <w:sz w:val="20"/>
          <w:szCs w:val="20"/>
        </w:rPr>
        <w:t>Conformément aux articles</w:t>
      </w:r>
      <w:r w:rsidRPr="00E91C06">
        <w:rPr>
          <w:rFonts w:ascii="Marianne-Regular" w:hAnsi="Marianne-Regular" w:cs="Marianne-Regular"/>
          <w:sz w:val="20"/>
          <w:szCs w:val="20"/>
        </w:rPr>
        <w:t xml:space="preserve"> </w:t>
      </w:r>
      <w:r w:rsidRPr="00E91C06">
        <w:rPr>
          <w:rFonts w:cstheme="minorHAnsi"/>
          <w:bCs/>
          <w:sz w:val="20"/>
          <w:szCs w:val="20"/>
        </w:rPr>
        <w:t>16.1.4.2 à 16.1.4.5 du CCAG-</w:t>
      </w:r>
      <w:r w:rsidR="00E91C06" w:rsidRPr="00E91C06">
        <w:rPr>
          <w:rFonts w:cstheme="minorHAnsi"/>
          <w:bCs/>
          <w:sz w:val="20"/>
          <w:szCs w:val="20"/>
        </w:rPr>
        <w:t>FCS</w:t>
      </w:r>
      <w:r w:rsidRPr="00E91C06">
        <w:rPr>
          <w:rFonts w:ascii="Marianne-Regular" w:hAnsi="Marianne-Regular" w:cs="Marianne-Regular"/>
          <w:sz w:val="20"/>
          <w:szCs w:val="20"/>
        </w:rPr>
        <w:t xml:space="preserve"> :</w:t>
      </w:r>
    </w:p>
    <w:p w14:paraId="1D26900C" w14:textId="77777777" w:rsidR="00E53D72" w:rsidRPr="00E91C06" w:rsidRDefault="00E53D72" w:rsidP="00E53D72">
      <w:pPr>
        <w:pStyle w:val="Paragraphedeliste"/>
        <w:numPr>
          <w:ilvl w:val="2"/>
          <w:numId w:val="21"/>
        </w:numPr>
        <w:autoSpaceDE w:val="0"/>
        <w:autoSpaceDN w:val="0"/>
        <w:adjustRightInd w:val="0"/>
        <w:ind w:left="426"/>
        <w:jc w:val="both"/>
        <w:rPr>
          <w:rFonts w:cstheme="minorHAnsi"/>
          <w:sz w:val="20"/>
          <w:szCs w:val="20"/>
        </w:rPr>
      </w:pPr>
      <w:proofErr w:type="gramStart"/>
      <w:r w:rsidRPr="00E91C06">
        <w:rPr>
          <w:rFonts w:cstheme="minorHAnsi"/>
          <w:sz w:val="20"/>
          <w:szCs w:val="20"/>
        </w:rPr>
        <w:t>le</w:t>
      </w:r>
      <w:proofErr w:type="gramEnd"/>
      <w:r w:rsidRPr="00E91C06">
        <w:rPr>
          <w:rFonts w:cstheme="minorHAnsi"/>
          <w:sz w:val="20"/>
          <w:szCs w:val="20"/>
        </w:rPr>
        <w:t xml:space="preserve"> titulaire désigne un correspondant opérationnel pour le suivi des actions d'insertion professionnelle, interlocuteur privilégié de le pouvoir adjudicateur et du facilitateur ;</w:t>
      </w:r>
    </w:p>
    <w:p w14:paraId="6B70D36E" w14:textId="1120427F" w:rsidR="00E53D72" w:rsidRPr="00E91C06" w:rsidRDefault="00E53D72" w:rsidP="00E53D72">
      <w:pPr>
        <w:pStyle w:val="Paragraphedeliste"/>
        <w:numPr>
          <w:ilvl w:val="2"/>
          <w:numId w:val="21"/>
        </w:numPr>
        <w:autoSpaceDE w:val="0"/>
        <w:autoSpaceDN w:val="0"/>
        <w:adjustRightInd w:val="0"/>
        <w:ind w:left="426"/>
        <w:jc w:val="both"/>
        <w:rPr>
          <w:rFonts w:ascii="Marianne-Regular" w:hAnsi="Marianne-Regular" w:cs="Marianne-Regular"/>
          <w:sz w:val="20"/>
          <w:szCs w:val="20"/>
        </w:rPr>
      </w:pPr>
      <w:proofErr w:type="gramStart"/>
      <w:r w:rsidRPr="00E91C06">
        <w:rPr>
          <w:rFonts w:cstheme="minorHAnsi"/>
          <w:sz w:val="20"/>
          <w:szCs w:val="20"/>
        </w:rPr>
        <w:t>à</w:t>
      </w:r>
      <w:proofErr w:type="gramEnd"/>
      <w:r w:rsidRPr="00E91C06">
        <w:rPr>
          <w:rFonts w:cstheme="minorHAnsi"/>
          <w:sz w:val="20"/>
          <w:szCs w:val="20"/>
        </w:rPr>
        <w:t xml:space="preserve"> l’initiative d</w:t>
      </w:r>
      <w:r w:rsidR="00E91C06" w:rsidRPr="00E91C06">
        <w:rPr>
          <w:rFonts w:cstheme="minorHAnsi"/>
          <w:sz w:val="20"/>
          <w:szCs w:val="20"/>
        </w:rPr>
        <w:t>u</w:t>
      </w:r>
      <w:r w:rsidRPr="00E91C06">
        <w:rPr>
          <w:rFonts w:cstheme="minorHAnsi"/>
          <w:sz w:val="20"/>
          <w:szCs w:val="20"/>
        </w:rPr>
        <w:t xml:space="preserve"> pouvoir adjudicateur, une réunion de mise au point de l’action d’insertion est organisée avec le titulaire et le facilitateur le cas échéant, après notification du marché, dans un délai de</w:t>
      </w:r>
      <w:r w:rsidRPr="00E91C06">
        <w:rPr>
          <w:rFonts w:ascii="Marianne-Regular" w:hAnsi="Marianne-Regular" w:cs="Marianne-Regular"/>
          <w:sz w:val="20"/>
          <w:szCs w:val="20"/>
        </w:rPr>
        <w:t xml:space="preserve"> </w:t>
      </w:r>
      <w:r w:rsidRPr="00E91C06">
        <w:rPr>
          <w:rFonts w:cstheme="minorHAnsi"/>
          <w:bCs/>
          <w:sz w:val="20"/>
          <w:szCs w:val="20"/>
        </w:rPr>
        <w:t>3 mois</w:t>
      </w:r>
      <w:r w:rsidR="00E91C06" w:rsidRPr="00E91C06">
        <w:rPr>
          <w:rFonts w:cstheme="minorHAnsi"/>
          <w:bCs/>
          <w:sz w:val="20"/>
          <w:szCs w:val="20"/>
        </w:rPr>
        <w:t> ;</w:t>
      </w:r>
    </w:p>
    <w:p w14:paraId="626C1034" w14:textId="4214242C" w:rsidR="00E53D72" w:rsidRPr="00E91C06" w:rsidRDefault="00E53D72" w:rsidP="00E53D72">
      <w:pPr>
        <w:pStyle w:val="Paragraphedeliste"/>
        <w:numPr>
          <w:ilvl w:val="0"/>
          <w:numId w:val="29"/>
        </w:numPr>
        <w:autoSpaceDE w:val="0"/>
        <w:autoSpaceDN w:val="0"/>
        <w:adjustRightInd w:val="0"/>
        <w:ind w:left="426"/>
        <w:rPr>
          <w:rFonts w:ascii="Marianne-Regular" w:hAnsi="Marianne-Regular" w:cs="Marianne-Regular"/>
          <w:sz w:val="20"/>
          <w:szCs w:val="20"/>
        </w:rPr>
      </w:pPr>
      <w:proofErr w:type="gramStart"/>
      <w:r w:rsidRPr="00E91C06">
        <w:rPr>
          <w:rFonts w:cstheme="minorHAnsi"/>
          <w:sz w:val="20"/>
          <w:szCs w:val="20"/>
        </w:rPr>
        <w:t>les</w:t>
      </w:r>
      <w:proofErr w:type="gramEnd"/>
      <w:r w:rsidRPr="00E91C06">
        <w:rPr>
          <w:rFonts w:cstheme="minorHAnsi"/>
          <w:sz w:val="20"/>
          <w:szCs w:val="20"/>
        </w:rPr>
        <w:t xml:space="preserve"> renseignements utiles propres à permettre le contrôle et le suivi de l’exécution de la clause sociale d’insertion font l’objet d’une communication tous les</w:t>
      </w:r>
      <w:r w:rsidRPr="00E91C06">
        <w:rPr>
          <w:rFonts w:cstheme="minorHAnsi"/>
          <w:bCs/>
          <w:sz w:val="20"/>
          <w:szCs w:val="20"/>
        </w:rPr>
        <w:t xml:space="preserve"> 6 mois</w:t>
      </w:r>
      <w:r w:rsidRPr="00E91C06">
        <w:rPr>
          <w:rFonts w:ascii="Marianne-Regular" w:hAnsi="Marianne-Regular" w:cs="Marianne-Regular"/>
          <w:sz w:val="20"/>
          <w:szCs w:val="20"/>
        </w:rPr>
        <w:t>.</w:t>
      </w:r>
    </w:p>
    <w:p w14:paraId="66B694CC" w14:textId="77777777" w:rsidR="00E53D72" w:rsidRPr="00E91C06" w:rsidRDefault="00E53D72" w:rsidP="00E53D72">
      <w:pPr>
        <w:autoSpaceDE w:val="0"/>
        <w:autoSpaceDN w:val="0"/>
        <w:adjustRightInd w:val="0"/>
        <w:rPr>
          <w:rFonts w:cstheme="minorHAnsi"/>
          <w:sz w:val="20"/>
          <w:szCs w:val="20"/>
        </w:rPr>
      </w:pPr>
      <w:r w:rsidRPr="00E91C06">
        <w:rPr>
          <w:rFonts w:cstheme="minorHAnsi"/>
          <w:sz w:val="20"/>
          <w:szCs w:val="20"/>
        </w:rPr>
        <w:t>Ils comportent les justificatifs d’éligibilité des publics, des missions confiées et des heures réalisées suivants :</w:t>
      </w:r>
    </w:p>
    <w:p w14:paraId="05774442" w14:textId="77777777" w:rsidR="00E53D72" w:rsidRPr="00E91C06" w:rsidRDefault="00E53D72" w:rsidP="00E53D72">
      <w:pPr>
        <w:pStyle w:val="Paragraphedeliste"/>
        <w:numPr>
          <w:ilvl w:val="1"/>
          <w:numId w:val="29"/>
        </w:numPr>
        <w:autoSpaceDE w:val="0"/>
        <w:autoSpaceDN w:val="0"/>
        <w:adjustRightInd w:val="0"/>
        <w:rPr>
          <w:rFonts w:cstheme="minorHAnsi"/>
          <w:bCs/>
          <w:sz w:val="20"/>
          <w:szCs w:val="20"/>
        </w:rPr>
      </w:pPr>
      <w:proofErr w:type="gramStart"/>
      <w:r w:rsidRPr="00E91C06">
        <w:rPr>
          <w:rFonts w:cstheme="minorHAnsi"/>
          <w:bCs/>
          <w:sz w:val="20"/>
          <w:szCs w:val="20"/>
        </w:rPr>
        <w:t>date</w:t>
      </w:r>
      <w:proofErr w:type="gramEnd"/>
      <w:r w:rsidRPr="00E91C06">
        <w:rPr>
          <w:rFonts w:cstheme="minorHAnsi"/>
          <w:bCs/>
          <w:sz w:val="20"/>
          <w:szCs w:val="20"/>
        </w:rPr>
        <w:t xml:space="preserve"> d'embauche</w:t>
      </w:r>
    </w:p>
    <w:p w14:paraId="4B824BE7" w14:textId="77777777" w:rsidR="00E53D72" w:rsidRPr="00E91C06" w:rsidRDefault="00E53D72" w:rsidP="00E53D72">
      <w:pPr>
        <w:pStyle w:val="Paragraphedeliste"/>
        <w:numPr>
          <w:ilvl w:val="1"/>
          <w:numId w:val="29"/>
        </w:numPr>
        <w:autoSpaceDE w:val="0"/>
        <w:autoSpaceDN w:val="0"/>
        <w:adjustRightInd w:val="0"/>
        <w:rPr>
          <w:rFonts w:cstheme="minorHAnsi"/>
          <w:bCs/>
          <w:sz w:val="20"/>
          <w:szCs w:val="20"/>
        </w:rPr>
      </w:pPr>
      <w:proofErr w:type="gramStart"/>
      <w:r w:rsidRPr="00E91C06">
        <w:rPr>
          <w:rFonts w:cstheme="minorHAnsi"/>
          <w:bCs/>
          <w:sz w:val="20"/>
          <w:szCs w:val="20"/>
        </w:rPr>
        <w:t>type</w:t>
      </w:r>
      <w:proofErr w:type="gramEnd"/>
      <w:r w:rsidRPr="00E91C06">
        <w:rPr>
          <w:rFonts w:cstheme="minorHAnsi"/>
          <w:bCs/>
          <w:sz w:val="20"/>
          <w:szCs w:val="20"/>
        </w:rPr>
        <w:t xml:space="preserve"> de contrat</w:t>
      </w:r>
    </w:p>
    <w:p w14:paraId="60A6B209" w14:textId="77777777" w:rsidR="00E53D72" w:rsidRPr="00E91C06" w:rsidRDefault="00E53D72" w:rsidP="00E53D72">
      <w:pPr>
        <w:pStyle w:val="Paragraphedeliste"/>
        <w:numPr>
          <w:ilvl w:val="1"/>
          <w:numId w:val="29"/>
        </w:numPr>
        <w:autoSpaceDE w:val="0"/>
        <w:autoSpaceDN w:val="0"/>
        <w:adjustRightInd w:val="0"/>
        <w:rPr>
          <w:rFonts w:cstheme="minorHAnsi"/>
          <w:bCs/>
          <w:sz w:val="20"/>
          <w:szCs w:val="20"/>
        </w:rPr>
      </w:pPr>
      <w:proofErr w:type="gramStart"/>
      <w:r w:rsidRPr="00E91C06">
        <w:rPr>
          <w:rFonts w:cstheme="minorHAnsi"/>
          <w:bCs/>
          <w:sz w:val="20"/>
          <w:szCs w:val="20"/>
        </w:rPr>
        <w:t>poste</w:t>
      </w:r>
      <w:proofErr w:type="gramEnd"/>
      <w:r w:rsidRPr="00E91C06">
        <w:rPr>
          <w:rFonts w:cstheme="minorHAnsi"/>
          <w:bCs/>
          <w:sz w:val="20"/>
          <w:szCs w:val="20"/>
        </w:rPr>
        <w:t xml:space="preserve"> occupé</w:t>
      </w:r>
    </w:p>
    <w:p w14:paraId="7608EA4B" w14:textId="77777777" w:rsidR="00E53D72" w:rsidRPr="00E91C06" w:rsidRDefault="00E53D72" w:rsidP="00E53D72">
      <w:pPr>
        <w:pStyle w:val="Paragraphedeliste"/>
        <w:numPr>
          <w:ilvl w:val="1"/>
          <w:numId w:val="29"/>
        </w:numPr>
        <w:autoSpaceDE w:val="0"/>
        <w:autoSpaceDN w:val="0"/>
        <w:adjustRightInd w:val="0"/>
        <w:rPr>
          <w:rFonts w:cstheme="minorHAnsi"/>
          <w:bCs/>
          <w:sz w:val="20"/>
          <w:szCs w:val="20"/>
        </w:rPr>
      </w:pPr>
      <w:proofErr w:type="gramStart"/>
      <w:r w:rsidRPr="00E91C06">
        <w:rPr>
          <w:rFonts w:cstheme="minorHAnsi"/>
          <w:bCs/>
          <w:sz w:val="20"/>
          <w:szCs w:val="20"/>
        </w:rPr>
        <w:t>justificatif</w:t>
      </w:r>
      <w:proofErr w:type="gramEnd"/>
      <w:r w:rsidRPr="00E91C06">
        <w:rPr>
          <w:rFonts w:cstheme="minorHAnsi"/>
          <w:bCs/>
          <w:sz w:val="20"/>
          <w:szCs w:val="20"/>
        </w:rPr>
        <w:t xml:space="preserve"> de l'éligibilité des personnes recrutées</w:t>
      </w:r>
    </w:p>
    <w:p w14:paraId="4F113615" w14:textId="77777777" w:rsidR="00E53D72" w:rsidRPr="00E91C06" w:rsidRDefault="00E53D72" w:rsidP="00E53D72">
      <w:pPr>
        <w:pStyle w:val="Paragraphedeliste"/>
        <w:numPr>
          <w:ilvl w:val="1"/>
          <w:numId w:val="29"/>
        </w:numPr>
        <w:autoSpaceDE w:val="0"/>
        <w:autoSpaceDN w:val="0"/>
        <w:adjustRightInd w:val="0"/>
        <w:rPr>
          <w:rFonts w:cstheme="minorHAnsi"/>
          <w:bCs/>
          <w:sz w:val="20"/>
          <w:szCs w:val="20"/>
        </w:rPr>
      </w:pPr>
      <w:proofErr w:type="gramStart"/>
      <w:r w:rsidRPr="00E91C06">
        <w:rPr>
          <w:rFonts w:cstheme="minorHAnsi"/>
          <w:bCs/>
          <w:sz w:val="20"/>
          <w:szCs w:val="20"/>
        </w:rPr>
        <w:t>attestation</w:t>
      </w:r>
      <w:proofErr w:type="gramEnd"/>
      <w:r w:rsidRPr="00E91C06">
        <w:rPr>
          <w:rFonts w:cstheme="minorHAnsi"/>
          <w:bCs/>
          <w:sz w:val="20"/>
          <w:szCs w:val="20"/>
        </w:rPr>
        <w:t xml:space="preserve"> trimestrielle d'heures d'insertion adressée au facilitateur</w:t>
      </w:r>
    </w:p>
    <w:p w14:paraId="6254A0C3" w14:textId="77777777" w:rsidR="00E53D72" w:rsidRPr="00E91C06" w:rsidRDefault="00E53D72" w:rsidP="00E53D72">
      <w:pPr>
        <w:pStyle w:val="Paragraphedeliste"/>
        <w:numPr>
          <w:ilvl w:val="1"/>
          <w:numId w:val="29"/>
        </w:numPr>
        <w:autoSpaceDE w:val="0"/>
        <w:autoSpaceDN w:val="0"/>
        <w:adjustRightInd w:val="0"/>
        <w:rPr>
          <w:rFonts w:ascii="Marianne-Regular" w:hAnsi="Marianne-Regular" w:cs="Marianne-Regular"/>
          <w:sz w:val="20"/>
          <w:szCs w:val="20"/>
        </w:rPr>
      </w:pPr>
      <w:proofErr w:type="gramStart"/>
      <w:r w:rsidRPr="00E91C06">
        <w:rPr>
          <w:rFonts w:cstheme="minorHAnsi"/>
          <w:bCs/>
          <w:sz w:val="20"/>
          <w:szCs w:val="20"/>
        </w:rPr>
        <w:t>récapitulatif</w:t>
      </w:r>
      <w:proofErr w:type="gramEnd"/>
      <w:r w:rsidRPr="00E91C06">
        <w:rPr>
          <w:rFonts w:cstheme="minorHAnsi"/>
          <w:bCs/>
          <w:sz w:val="20"/>
          <w:szCs w:val="20"/>
        </w:rPr>
        <w:t xml:space="preserve"> des factures, …</w:t>
      </w:r>
    </w:p>
    <w:p w14:paraId="63A85093" w14:textId="77777777" w:rsidR="00E53D72" w:rsidRPr="00E91C06" w:rsidRDefault="00E53D72" w:rsidP="00E53D72">
      <w:pPr>
        <w:autoSpaceDE w:val="0"/>
        <w:autoSpaceDN w:val="0"/>
        <w:adjustRightInd w:val="0"/>
        <w:rPr>
          <w:rFonts w:cstheme="minorHAnsi"/>
          <w:sz w:val="20"/>
          <w:szCs w:val="20"/>
        </w:rPr>
      </w:pPr>
      <w:r w:rsidRPr="00E91C06">
        <w:rPr>
          <w:rFonts w:cstheme="minorHAnsi"/>
          <w:sz w:val="20"/>
          <w:szCs w:val="20"/>
        </w:rPr>
        <w:t>Les autres clauses du CCAG sur le contrôle de l'exécution de l'action d'insertion (bilans) et les difficultés d’exécution sont applicables.</w:t>
      </w:r>
    </w:p>
    <w:p w14:paraId="168EA80C" w14:textId="498C5C8B" w:rsidR="00DB78A4" w:rsidRPr="00E91C06" w:rsidRDefault="004F32FF" w:rsidP="00E91C06">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101" w:name="_Toc180155075"/>
      <w:bookmarkStart w:id="102" w:name="_Hlk180414677"/>
      <w:bookmarkStart w:id="103" w:name="_Toc201920529"/>
      <w:r w:rsidRPr="007F19A4">
        <w:rPr>
          <w:rFonts w:cstheme="minorHAnsi"/>
          <w:sz w:val="32"/>
          <w:szCs w:val="32"/>
        </w:rPr>
        <w:t>CONSTATATION DE L’EXÉCUTION DES PRESTATIONS</w:t>
      </w:r>
      <w:bookmarkEnd w:id="101"/>
      <w:bookmarkEnd w:id="103"/>
    </w:p>
    <w:p w14:paraId="4F0202EF" w14:textId="6FE28745" w:rsidR="00DB78A4" w:rsidRPr="00E91C06" w:rsidRDefault="00DB78A4" w:rsidP="00460B58">
      <w:pPr>
        <w:jc w:val="both"/>
        <w:rPr>
          <w:lang w:eastAsia="fr-FR"/>
        </w:rPr>
      </w:pPr>
      <w:r w:rsidRPr="00DB78A4">
        <w:rPr>
          <w:rFonts w:ascii="Calibri" w:eastAsia="Times New Roman" w:hAnsi="Calibri" w:cs="Times New Roman"/>
          <w:sz w:val="20"/>
          <w:szCs w:val="18"/>
          <w:lang w:eastAsia="fr-FR"/>
        </w:rPr>
        <w:t xml:space="preserve">Les </w:t>
      </w:r>
      <w:r w:rsidRPr="00460B58">
        <w:rPr>
          <w:rFonts w:ascii="Calibri" w:eastAsia="Times New Roman" w:hAnsi="Calibri" w:cs="Times New Roman"/>
          <w:sz w:val="20"/>
          <w:szCs w:val="18"/>
          <w:lang w:eastAsia="fr-FR"/>
        </w:rPr>
        <w:t>opérations de</w:t>
      </w:r>
      <w:r w:rsidRPr="00DB78A4">
        <w:rPr>
          <w:rFonts w:ascii="Calibri" w:eastAsia="Times New Roman" w:hAnsi="Calibri" w:cs="Times New Roman"/>
          <w:sz w:val="20"/>
          <w:szCs w:val="18"/>
          <w:u w:val="single"/>
          <w:lang w:eastAsia="fr-FR"/>
        </w:rPr>
        <w:t xml:space="preserve"> </w:t>
      </w:r>
      <w:r w:rsidRPr="00DB78A4">
        <w:rPr>
          <w:rFonts w:ascii="Calibri" w:eastAsia="Times New Roman" w:hAnsi="Calibri" w:cs="Times New Roman"/>
          <w:sz w:val="20"/>
          <w:szCs w:val="18"/>
          <w:lang w:eastAsia="fr-FR"/>
        </w:rPr>
        <w:t xml:space="preserve">vérifications </w:t>
      </w:r>
      <w:r w:rsidRPr="00052708">
        <w:rPr>
          <w:rFonts w:ascii="Calibri" w:eastAsia="Times New Roman" w:hAnsi="Calibri" w:cs="Times New Roman"/>
          <w:sz w:val="20"/>
          <w:szCs w:val="18"/>
          <w:lang w:eastAsia="fr-FR"/>
        </w:rPr>
        <w:t xml:space="preserve">seront effectuées et la décision du pouvoir adjudicateur sera prise dans les conditions prévues </w:t>
      </w:r>
      <w:r w:rsidR="00C935DE" w:rsidRPr="00E91C06">
        <w:rPr>
          <w:rFonts w:ascii="Calibri" w:eastAsia="Times New Roman" w:hAnsi="Calibri" w:cs="Times New Roman"/>
          <w:sz w:val="20"/>
          <w:szCs w:val="18"/>
          <w:lang w:eastAsia="fr-FR"/>
        </w:rPr>
        <w:t xml:space="preserve">aux articles </w:t>
      </w:r>
      <w:r w:rsidR="00C935DE" w:rsidRPr="00E91C06">
        <w:rPr>
          <w:rFonts w:cstheme="minorHAnsi"/>
          <w:bCs/>
          <w:sz w:val="20"/>
          <w:szCs w:val="20"/>
        </w:rPr>
        <w:t xml:space="preserve">27 à 33 du CCAG </w:t>
      </w:r>
      <w:proofErr w:type="gramStart"/>
      <w:r w:rsidR="00C935DE" w:rsidRPr="00E91C06">
        <w:rPr>
          <w:rFonts w:cstheme="minorHAnsi"/>
          <w:bCs/>
          <w:sz w:val="20"/>
          <w:szCs w:val="20"/>
        </w:rPr>
        <w:t xml:space="preserve">FCS </w:t>
      </w:r>
      <w:r w:rsidR="00E91C06" w:rsidRPr="00E91C06">
        <w:rPr>
          <w:rFonts w:cstheme="minorHAnsi"/>
          <w:bCs/>
          <w:sz w:val="20"/>
          <w:szCs w:val="20"/>
        </w:rPr>
        <w:t xml:space="preserve"> </w:t>
      </w:r>
      <w:r w:rsidRPr="00E91C06">
        <w:rPr>
          <w:rFonts w:ascii="Calibri" w:eastAsia="Times New Roman" w:hAnsi="Calibri" w:cs="Times New Roman"/>
          <w:sz w:val="20"/>
          <w:szCs w:val="18"/>
          <w:lang w:eastAsia="fr-FR"/>
        </w:rPr>
        <w:t>au</w:t>
      </w:r>
      <w:proofErr w:type="gramEnd"/>
      <w:r w:rsidRPr="00E91C06">
        <w:rPr>
          <w:rFonts w:ascii="Calibri" w:eastAsia="Times New Roman" w:hAnsi="Calibri" w:cs="Times New Roman"/>
          <w:sz w:val="20"/>
          <w:szCs w:val="18"/>
          <w:lang w:eastAsia="fr-FR"/>
        </w:rPr>
        <w:t xml:space="preserve"> moment même de la livraison de la fourniture ou de l'exécution de service. </w:t>
      </w:r>
    </w:p>
    <w:p w14:paraId="0ACAE82D" w14:textId="41FDC5B8" w:rsidR="007F19A4" w:rsidRPr="00E91C06" w:rsidRDefault="007F19A4" w:rsidP="00695710">
      <w:pPr>
        <w:pStyle w:val="Titre2"/>
      </w:pPr>
      <w:bookmarkStart w:id="104" w:name="_Toc180155079"/>
      <w:r w:rsidRPr="00E91C06">
        <w:lastRenderedPageBreak/>
        <w:t>Décision après vérification</w:t>
      </w:r>
      <w:bookmarkEnd w:id="104"/>
    </w:p>
    <w:p w14:paraId="3E603F2C" w14:textId="6BA77D03" w:rsidR="007F19A4" w:rsidRPr="00E91C06" w:rsidRDefault="007F19A4" w:rsidP="00012916">
      <w:pPr>
        <w:jc w:val="both"/>
        <w:rPr>
          <w:rFonts w:cstheme="minorHAnsi"/>
          <w:sz w:val="20"/>
          <w:szCs w:val="20"/>
        </w:rPr>
      </w:pPr>
      <w:r w:rsidRPr="00E91C06">
        <w:rPr>
          <w:rFonts w:cstheme="minorHAnsi"/>
          <w:sz w:val="20"/>
          <w:szCs w:val="20"/>
        </w:rPr>
        <w:t>A l’issue des opérations de vérification, le pouvoir adjudicateur prononce</w:t>
      </w:r>
      <w:r w:rsidR="000E2A20" w:rsidRPr="00E91C06">
        <w:rPr>
          <w:rFonts w:cstheme="minorHAnsi"/>
          <w:sz w:val="20"/>
          <w:szCs w:val="20"/>
        </w:rPr>
        <w:t>,</w:t>
      </w:r>
      <w:r w:rsidRPr="00E91C06">
        <w:rPr>
          <w:rFonts w:cstheme="minorHAnsi"/>
          <w:sz w:val="20"/>
          <w:szCs w:val="20"/>
        </w:rPr>
        <w:t xml:space="preserve"> dans les conditions définies à l’article </w:t>
      </w:r>
      <w:r w:rsidRPr="00E91C06">
        <w:rPr>
          <w:rFonts w:cstheme="minorHAnsi"/>
          <w:bCs/>
          <w:sz w:val="20"/>
          <w:szCs w:val="20"/>
        </w:rPr>
        <w:t xml:space="preserve">30 du CCAG FCS </w:t>
      </w:r>
      <w:r w:rsidRPr="00E91C06">
        <w:rPr>
          <w:rFonts w:cstheme="minorHAnsi"/>
          <w:sz w:val="20"/>
          <w:szCs w:val="20"/>
        </w:rPr>
        <w:t>:</w:t>
      </w:r>
    </w:p>
    <w:p w14:paraId="2ECF628B" w14:textId="12E65696" w:rsidR="00DB78A4" w:rsidRPr="00DB78A4" w:rsidRDefault="00DB78A4" w:rsidP="005B0A85">
      <w:pPr>
        <w:numPr>
          <w:ilvl w:val="0"/>
          <w:numId w:val="50"/>
        </w:numPr>
        <w:rPr>
          <w:rFonts w:cstheme="minorHAnsi"/>
          <w:sz w:val="20"/>
          <w:szCs w:val="20"/>
        </w:rPr>
      </w:pPr>
      <w:r w:rsidRPr="00E91C06">
        <w:rPr>
          <w:rFonts w:cstheme="minorHAnsi"/>
          <w:sz w:val="20"/>
          <w:szCs w:val="20"/>
        </w:rPr>
        <w:t xml:space="preserve">Soit une décision </w:t>
      </w:r>
      <w:r w:rsidRPr="00DB78A4">
        <w:rPr>
          <w:rFonts w:cstheme="minorHAnsi"/>
          <w:sz w:val="20"/>
          <w:szCs w:val="20"/>
        </w:rPr>
        <w:t xml:space="preserve">d’admission des </w:t>
      </w:r>
      <w:r w:rsidRPr="00460B58">
        <w:rPr>
          <w:rFonts w:cstheme="minorHAnsi"/>
          <w:sz w:val="20"/>
          <w:szCs w:val="20"/>
        </w:rPr>
        <w:t>prestations ;</w:t>
      </w:r>
      <w:r w:rsidRPr="00DB78A4">
        <w:rPr>
          <w:rFonts w:cstheme="minorHAnsi"/>
          <w:sz w:val="20"/>
          <w:szCs w:val="20"/>
        </w:rPr>
        <w:t> </w:t>
      </w:r>
    </w:p>
    <w:p w14:paraId="5C044ED4" w14:textId="506789C6" w:rsidR="00DB78A4" w:rsidRPr="00306F62" w:rsidRDefault="00DB78A4" w:rsidP="005B0A85">
      <w:pPr>
        <w:pStyle w:val="Paragraphedeliste"/>
        <w:numPr>
          <w:ilvl w:val="0"/>
          <w:numId w:val="29"/>
        </w:numPr>
        <w:spacing w:after="0"/>
        <w:rPr>
          <w:rFonts w:cstheme="minorHAnsi"/>
          <w:sz w:val="20"/>
          <w:szCs w:val="20"/>
        </w:rPr>
      </w:pPr>
      <w:r w:rsidRPr="00306F62">
        <w:rPr>
          <w:rFonts w:cstheme="minorHAnsi"/>
          <w:sz w:val="20"/>
          <w:szCs w:val="20"/>
        </w:rPr>
        <w:t>Soit une décision d’admission avec réfaction ; cette décision doit être motivée.</w:t>
      </w:r>
    </w:p>
    <w:p w14:paraId="2C50FEAC" w14:textId="1EA720B5" w:rsidR="00DB78A4" w:rsidRPr="00306F62" w:rsidRDefault="00E53D72" w:rsidP="00460B58">
      <w:pPr>
        <w:ind w:left="709"/>
        <w:jc w:val="both"/>
        <w:rPr>
          <w:rFonts w:cstheme="minorHAnsi"/>
          <w:sz w:val="20"/>
          <w:szCs w:val="20"/>
        </w:rPr>
      </w:pPr>
      <w:r>
        <w:rPr>
          <w:rFonts w:cstheme="minorHAnsi"/>
          <w:sz w:val="20"/>
          <w:szCs w:val="20"/>
        </w:rPr>
        <w:t>Ainsi, lorsque</w:t>
      </w:r>
      <w:r w:rsidR="00DB78A4" w:rsidRPr="00306F62">
        <w:rPr>
          <w:rFonts w:cstheme="minorHAnsi"/>
          <w:sz w:val="20"/>
          <w:szCs w:val="20"/>
        </w:rPr>
        <w:t xml:space="preserve"> les fournitures et/ou prestations, sans être entièrement conformes au marché, peuvent être admises en l’état, le pouvoir adjudicateur peut décider de les admettre, moyennant l’application d’une réfaction de prix proportionnelle avec les imperfections constatées. </w:t>
      </w:r>
    </w:p>
    <w:p w14:paraId="647EADEA" w14:textId="77777777" w:rsidR="007F19A4" w:rsidRPr="00711191" w:rsidRDefault="007F19A4" w:rsidP="005B0A85">
      <w:pPr>
        <w:pStyle w:val="Paragraphedeliste"/>
        <w:numPr>
          <w:ilvl w:val="0"/>
          <w:numId w:val="8"/>
        </w:numPr>
        <w:rPr>
          <w:rFonts w:cstheme="minorHAnsi"/>
          <w:sz w:val="20"/>
          <w:szCs w:val="20"/>
        </w:rPr>
      </w:pPr>
      <w:r w:rsidRPr="00711191">
        <w:rPr>
          <w:rFonts w:cstheme="minorHAnsi"/>
          <w:sz w:val="20"/>
          <w:szCs w:val="20"/>
        </w:rPr>
        <w:t xml:space="preserve">Soit une décision de rejet partiel ou total des prestations ; cette décision doit être motivée. </w:t>
      </w:r>
    </w:p>
    <w:p w14:paraId="33E0EE4B" w14:textId="77777777" w:rsidR="005F014E" w:rsidRPr="00B06823" w:rsidRDefault="005F014E"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105" w:name="_Toc180155081"/>
      <w:bookmarkStart w:id="106" w:name="_Hlk180414765"/>
      <w:bookmarkStart w:id="107" w:name="_Toc201920530"/>
      <w:bookmarkEnd w:id="102"/>
      <w:r>
        <w:rPr>
          <w:rFonts w:cstheme="minorHAnsi"/>
          <w:sz w:val="32"/>
          <w:szCs w:val="32"/>
        </w:rPr>
        <w:t xml:space="preserve">PÉNALITÉS ET </w:t>
      </w:r>
      <w:r w:rsidRPr="00B06823">
        <w:rPr>
          <w:rFonts w:cstheme="minorHAnsi"/>
          <w:sz w:val="32"/>
          <w:szCs w:val="32"/>
        </w:rPr>
        <w:t>SANCTIONS</w:t>
      </w:r>
      <w:bookmarkEnd w:id="105"/>
      <w:bookmarkEnd w:id="107"/>
    </w:p>
    <w:p w14:paraId="57227568" w14:textId="77777777" w:rsidR="005F014E" w:rsidRPr="00FE4B34" w:rsidRDefault="005F014E" w:rsidP="00695710">
      <w:pPr>
        <w:pStyle w:val="Titre2"/>
      </w:pPr>
      <w:bookmarkStart w:id="108" w:name="_Toc421694925"/>
      <w:bookmarkStart w:id="109" w:name="_Toc488050904"/>
      <w:bookmarkStart w:id="110" w:name="_Toc180155082"/>
      <w:bookmarkEnd w:id="106"/>
      <w:r w:rsidRPr="00FE4B34">
        <w:rPr>
          <w:rFonts w:ascii="Calibri" w:hAnsi="Calibri" w:cs="Calibri"/>
        </w:rPr>
        <w:t>Généralités</w:t>
      </w:r>
      <w:r w:rsidRPr="00FE4B34">
        <w:t xml:space="preserve"> sur les pénalités et sanctions associées aux pénalités</w:t>
      </w:r>
      <w:bookmarkEnd w:id="108"/>
      <w:bookmarkEnd w:id="109"/>
      <w:bookmarkEnd w:id="110"/>
    </w:p>
    <w:p w14:paraId="5FFEFF88" w14:textId="2272F9C8" w:rsidR="005F014E" w:rsidRPr="00711191" w:rsidRDefault="005F014E" w:rsidP="48715C10">
      <w:pPr>
        <w:spacing w:after="120"/>
        <w:jc w:val="both"/>
        <w:rPr>
          <w:sz w:val="20"/>
          <w:szCs w:val="20"/>
        </w:rPr>
      </w:pPr>
      <w:r w:rsidRPr="48715C10">
        <w:rPr>
          <w:sz w:val="20"/>
          <w:szCs w:val="20"/>
        </w:rPr>
        <w:t xml:space="preserve">Les stipulations de </w:t>
      </w:r>
      <w:r w:rsidRPr="00E91C06">
        <w:rPr>
          <w:sz w:val="20"/>
          <w:szCs w:val="20"/>
        </w:rPr>
        <w:t xml:space="preserve">l’article 14 du CCAG </w:t>
      </w:r>
      <w:r w:rsidR="004216C2" w:rsidRPr="00E91C06">
        <w:rPr>
          <w:sz w:val="20"/>
          <w:szCs w:val="20"/>
        </w:rPr>
        <w:t xml:space="preserve">applicable au présent marché </w:t>
      </w:r>
      <w:r w:rsidRPr="00E91C06">
        <w:rPr>
          <w:sz w:val="20"/>
          <w:szCs w:val="20"/>
        </w:rPr>
        <w:t>sont applicables.</w:t>
      </w:r>
    </w:p>
    <w:p w14:paraId="549DDBB2" w14:textId="07F15F34" w:rsidR="005F014E" w:rsidRPr="00711191" w:rsidRDefault="005F014E" w:rsidP="005F014E">
      <w:pPr>
        <w:spacing w:after="120"/>
        <w:jc w:val="both"/>
        <w:rPr>
          <w:rFonts w:cstheme="minorHAnsi"/>
          <w:sz w:val="20"/>
          <w:szCs w:val="20"/>
        </w:rPr>
      </w:pPr>
      <w:r w:rsidRPr="00711191">
        <w:rPr>
          <w:rFonts w:cstheme="minorHAnsi"/>
          <w:sz w:val="20"/>
          <w:szCs w:val="20"/>
        </w:rPr>
        <w:t xml:space="preserve">Il est rappelé, conformément à l’article 14.1 </w:t>
      </w:r>
      <w:r w:rsidRPr="004216C2">
        <w:rPr>
          <w:rFonts w:cstheme="minorHAnsi"/>
          <w:sz w:val="20"/>
          <w:szCs w:val="20"/>
        </w:rPr>
        <w:t xml:space="preserve">du </w:t>
      </w:r>
      <w:r w:rsidRPr="004216C2">
        <w:rPr>
          <w:rFonts w:cstheme="minorHAnsi"/>
          <w:bCs/>
          <w:sz w:val="20"/>
          <w:szCs w:val="20"/>
        </w:rPr>
        <w:t xml:space="preserve">CCAG </w:t>
      </w:r>
      <w:r w:rsidR="004216C2" w:rsidRPr="004216C2">
        <w:rPr>
          <w:rFonts w:cstheme="minorHAnsi"/>
          <w:sz w:val="20"/>
          <w:szCs w:val="20"/>
        </w:rPr>
        <w:t>applicable au présent marché</w:t>
      </w:r>
      <w:r w:rsidRPr="004216C2">
        <w:rPr>
          <w:rFonts w:cstheme="minorHAnsi"/>
          <w:sz w:val="20"/>
          <w:szCs w:val="20"/>
        </w:rPr>
        <w:t xml:space="preserve">, que </w:t>
      </w:r>
      <w:r w:rsidRPr="00711191">
        <w:rPr>
          <w:rFonts w:cstheme="minorHAnsi"/>
          <w:sz w:val="20"/>
          <w:szCs w:val="20"/>
        </w:rPr>
        <w:t xml:space="preserve">les pénalités pour retard commencent à courir, sans qu'il soit nécessaire de procéder à une mise en demeure, le lendemain du jour où le délai contractuel d'exécution des prestations est expiré, sous réserve des stipulations des </w:t>
      </w:r>
      <w:r w:rsidRPr="004216C2">
        <w:rPr>
          <w:rFonts w:cstheme="minorHAnsi"/>
          <w:sz w:val="20"/>
          <w:szCs w:val="20"/>
        </w:rPr>
        <w:t xml:space="preserve">articles 13.3 et 20 du </w:t>
      </w:r>
      <w:r w:rsidRPr="004216C2">
        <w:rPr>
          <w:rFonts w:cstheme="minorHAnsi"/>
          <w:bCs/>
          <w:sz w:val="20"/>
          <w:szCs w:val="20"/>
        </w:rPr>
        <w:t>CCAG</w:t>
      </w:r>
      <w:r w:rsidR="00E91C06">
        <w:rPr>
          <w:rFonts w:cstheme="minorHAnsi"/>
          <w:sz w:val="20"/>
          <w:szCs w:val="20"/>
        </w:rPr>
        <w:t xml:space="preserve"> FCS</w:t>
      </w:r>
      <w:r w:rsidR="004216C2">
        <w:rPr>
          <w:rFonts w:cstheme="minorHAnsi"/>
          <w:sz w:val="20"/>
          <w:szCs w:val="20"/>
        </w:rPr>
        <w:t>.</w:t>
      </w:r>
      <w:r w:rsidRPr="004216C2">
        <w:rPr>
          <w:rFonts w:cstheme="minorHAnsi"/>
          <w:sz w:val="20"/>
          <w:szCs w:val="20"/>
        </w:rPr>
        <w:t xml:space="preserve"> Elles sont encourues du simple fait de la constatation du ret</w:t>
      </w:r>
      <w:r w:rsidRPr="00711191">
        <w:rPr>
          <w:rFonts w:cstheme="minorHAnsi"/>
          <w:sz w:val="20"/>
          <w:szCs w:val="20"/>
        </w:rPr>
        <w:t>ard par pouvoir adjudicateur.</w:t>
      </w:r>
    </w:p>
    <w:p w14:paraId="47022CF5" w14:textId="29C89032" w:rsidR="005F014E" w:rsidRPr="00711191" w:rsidRDefault="005F014E" w:rsidP="48715C10">
      <w:pPr>
        <w:spacing w:after="120"/>
        <w:jc w:val="both"/>
        <w:rPr>
          <w:sz w:val="20"/>
          <w:szCs w:val="20"/>
        </w:rPr>
      </w:pPr>
      <w:r w:rsidRPr="48715C10">
        <w:rPr>
          <w:sz w:val="20"/>
          <w:szCs w:val="20"/>
        </w:rPr>
        <w:t xml:space="preserve">Par dérogation à </w:t>
      </w:r>
      <w:r w:rsidRPr="00E91C06">
        <w:rPr>
          <w:sz w:val="20"/>
          <w:szCs w:val="20"/>
        </w:rPr>
        <w:t xml:space="preserve">l’article 14.1.3 du CCAG </w:t>
      </w:r>
      <w:r w:rsidR="00E91C06" w:rsidRPr="00E91C06">
        <w:rPr>
          <w:sz w:val="20"/>
          <w:szCs w:val="20"/>
        </w:rPr>
        <w:t>FCS,</w:t>
      </w:r>
      <w:r w:rsidRPr="00E91C06">
        <w:rPr>
          <w:sz w:val="20"/>
          <w:szCs w:val="20"/>
        </w:rPr>
        <w:t xml:space="preserve"> le titulaire </w:t>
      </w:r>
      <w:r w:rsidRPr="48715C10">
        <w:rPr>
          <w:sz w:val="20"/>
          <w:szCs w:val="20"/>
        </w:rPr>
        <w:t>n’est pas exonéré des pénalités dont le montant total ne dépasse pas 1000 € pour l'ensemble du marché.</w:t>
      </w:r>
    </w:p>
    <w:p w14:paraId="39837F0F" w14:textId="0EE1740E" w:rsidR="005F014E" w:rsidRPr="00793836" w:rsidRDefault="005F014E" w:rsidP="005F014E">
      <w:pPr>
        <w:spacing w:after="120"/>
        <w:jc w:val="both"/>
        <w:rPr>
          <w:rFonts w:cstheme="minorHAnsi"/>
          <w:sz w:val="20"/>
          <w:szCs w:val="20"/>
        </w:rPr>
      </w:pPr>
      <w:r w:rsidRPr="00711191">
        <w:rPr>
          <w:rFonts w:cstheme="minorHAnsi"/>
          <w:sz w:val="20"/>
          <w:szCs w:val="20"/>
        </w:rPr>
        <w:t xml:space="preserve">Les pénalités prévues aux </w:t>
      </w:r>
      <w:r w:rsidRPr="00793836">
        <w:rPr>
          <w:rFonts w:cstheme="minorHAnsi"/>
          <w:sz w:val="20"/>
          <w:szCs w:val="20"/>
        </w:rPr>
        <w:t xml:space="preserve">articles </w:t>
      </w:r>
      <w:r w:rsidRPr="00793836">
        <w:rPr>
          <w:rFonts w:cstheme="minorHAnsi"/>
          <w:bCs/>
          <w:iCs/>
          <w:sz w:val="20"/>
          <w:szCs w:val="20"/>
          <w:highlight w:val="yellow"/>
        </w:rPr>
        <w:fldChar w:fldCharType="begin"/>
      </w:r>
      <w:r w:rsidRPr="00793836">
        <w:rPr>
          <w:rFonts w:cstheme="minorHAnsi"/>
          <w:sz w:val="20"/>
          <w:szCs w:val="20"/>
          <w:highlight w:val="yellow"/>
        </w:rPr>
        <w:instrText xml:space="preserve"> REF _Ref140584909 \r \h </w:instrText>
      </w:r>
      <w:r w:rsidRPr="00793836">
        <w:rPr>
          <w:rFonts w:cstheme="minorHAnsi"/>
          <w:bCs/>
          <w:iCs/>
          <w:sz w:val="20"/>
          <w:szCs w:val="20"/>
          <w:highlight w:val="yellow"/>
        </w:rPr>
        <w:instrText xml:space="preserve"> \* MERGEFORMAT </w:instrText>
      </w:r>
      <w:r w:rsidRPr="00793836">
        <w:rPr>
          <w:rFonts w:cstheme="minorHAnsi"/>
          <w:bCs/>
          <w:iCs/>
          <w:sz w:val="20"/>
          <w:szCs w:val="20"/>
          <w:highlight w:val="yellow"/>
        </w:rPr>
      </w:r>
      <w:r w:rsidRPr="00793836">
        <w:rPr>
          <w:rFonts w:cstheme="minorHAnsi"/>
          <w:bCs/>
          <w:iCs/>
          <w:sz w:val="20"/>
          <w:szCs w:val="20"/>
          <w:highlight w:val="yellow"/>
        </w:rPr>
        <w:fldChar w:fldCharType="separate"/>
      </w:r>
      <w:r w:rsidR="00793836" w:rsidRPr="00793836">
        <w:rPr>
          <w:rFonts w:cstheme="minorHAnsi"/>
          <w:sz w:val="20"/>
          <w:szCs w:val="20"/>
          <w:highlight w:val="yellow"/>
        </w:rPr>
        <w:t>12.2</w:t>
      </w:r>
      <w:r w:rsidRPr="00793836">
        <w:rPr>
          <w:rFonts w:cstheme="minorHAnsi"/>
          <w:bCs/>
          <w:iCs/>
          <w:sz w:val="20"/>
          <w:szCs w:val="20"/>
          <w:highlight w:val="yellow"/>
        </w:rPr>
        <w:fldChar w:fldCharType="end"/>
      </w:r>
      <w:r w:rsidRPr="00793836">
        <w:rPr>
          <w:rFonts w:cstheme="minorHAnsi"/>
          <w:bCs/>
          <w:iCs/>
          <w:sz w:val="20"/>
          <w:szCs w:val="20"/>
        </w:rPr>
        <w:t xml:space="preserve"> et </w:t>
      </w:r>
      <w:r w:rsidRPr="00793836">
        <w:rPr>
          <w:rFonts w:cstheme="minorHAnsi"/>
          <w:bCs/>
          <w:iCs/>
          <w:sz w:val="20"/>
          <w:szCs w:val="20"/>
          <w:highlight w:val="yellow"/>
        </w:rPr>
        <w:fldChar w:fldCharType="begin"/>
      </w:r>
      <w:r w:rsidRPr="00793836">
        <w:rPr>
          <w:rFonts w:cstheme="minorHAnsi"/>
          <w:bCs/>
          <w:iCs/>
          <w:sz w:val="20"/>
          <w:szCs w:val="20"/>
          <w:highlight w:val="yellow"/>
        </w:rPr>
        <w:instrText xml:space="preserve"> REF _Ref140584935 \r \h  \* MERGEFORMAT </w:instrText>
      </w:r>
      <w:r w:rsidRPr="00793836">
        <w:rPr>
          <w:rFonts w:cstheme="minorHAnsi"/>
          <w:bCs/>
          <w:iCs/>
          <w:sz w:val="20"/>
          <w:szCs w:val="20"/>
          <w:highlight w:val="yellow"/>
        </w:rPr>
      </w:r>
      <w:r w:rsidRPr="00793836">
        <w:rPr>
          <w:rFonts w:cstheme="minorHAnsi"/>
          <w:bCs/>
          <w:iCs/>
          <w:sz w:val="20"/>
          <w:szCs w:val="20"/>
          <w:highlight w:val="yellow"/>
        </w:rPr>
        <w:fldChar w:fldCharType="separate"/>
      </w:r>
      <w:r w:rsidR="00793836" w:rsidRPr="00793836">
        <w:rPr>
          <w:rFonts w:cstheme="minorHAnsi"/>
          <w:bCs/>
          <w:iCs/>
          <w:sz w:val="20"/>
          <w:szCs w:val="20"/>
          <w:highlight w:val="yellow"/>
        </w:rPr>
        <w:t>12.2.3</w:t>
      </w:r>
      <w:r w:rsidRPr="00793836">
        <w:rPr>
          <w:rFonts w:cstheme="minorHAnsi"/>
          <w:bCs/>
          <w:iCs/>
          <w:sz w:val="20"/>
          <w:szCs w:val="20"/>
          <w:highlight w:val="yellow"/>
        </w:rPr>
        <w:fldChar w:fldCharType="end"/>
      </w:r>
      <w:r w:rsidRPr="00793836">
        <w:rPr>
          <w:rFonts w:cstheme="minorHAnsi"/>
          <w:sz w:val="20"/>
          <w:szCs w:val="20"/>
        </w:rPr>
        <w:t>, s’entendent sans mise en demeure préalable.</w:t>
      </w:r>
    </w:p>
    <w:p w14:paraId="04AE23F1" w14:textId="62604222" w:rsidR="005F014E" w:rsidRPr="00793836" w:rsidRDefault="005F014E" w:rsidP="005F014E">
      <w:pPr>
        <w:spacing w:after="120"/>
        <w:jc w:val="both"/>
        <w:rPr>
          <w:rFonts w:cstheme="minorHAnsi"/>
          <w:sz w:val="20"/>
          <w:szCs w:val="20"/>
        </w:rPr>
      </w:pPr>
      <w:r w:rsidRPr="00793836">
        <w:rPr>
          <w:rFonts w:cstheme="minorHAnsi"/>
          <w:sz w:val="20"/>
          <w:szCs w:val="20"/>
        </w:rPr>
        <w:t xml:space="preserve">Toutes les pénalités prévues aux paragraphes suivants, c’est-à-dire prévues aux articles </w:t>
      </w:r>
      <w:r w:rsidRPr="00793836">
        <w:rPr>
          <w:rFonts w:cstheme="minorHAnsi"/>
          <w:bCs/>
          <w:iCs/>
          <w:sz w:val="20"/>
          <w:szCs w:val="20"/>
          <w:highlight w:val="yellow"/>
        </w:rPr>
        <w:fldChar w:fldCharType="begin"/>
      </w:r>
      <w:r w:rsidRPr="00793836">
        <w:rPr>
          <w:rFonts w:cstheme="minorHAnsi"/>
          <w:sz w:val="20"/>
          <w:szCs w:val="20"/>
          <w:highlight w:val="yellow"/>
        </w:rPr>
        <w:instrText xml:space="preserve"> REF _Ref140584909 \r \h </w:instrText>
      </w:r>
      <w:r w:rsidRPr="00793836">
        <w:rPr>
          <w:rFonts w:cstheme="minorHAnsi"/>
          <w:bCs/>
          <w:iCs/>
          <w:sz w:val="20"/>
          <w:szCs w:val="20"/>
          <w:highlight w:val="yellow"/>
        </w:rPr>
        <w:instrText xml:space="preserve"> \* MERGEFORMAT </w:instrText>
      </w:r>
      <w:r w:rsidRPr="00793836">
        <w:rPr>
          <w:rFonts w:cstheme="minorHAnsi"/>
          <w:bCs/>
          <w:iCs/>
          <w:sz w:val="20"/>
          <w:szCs w:val="20"/>
          <w:highlight w:val="yellow"/>
        </w:rPr>
      </w:r>
      <w:r w:rsidRPr="00793836">
        <w:rPr>
          <w:rFonts w:cstheme="minorHAnsi"/>
          <w:bCs/>
          <w:iCs/>
          <w:sz w:val="20"/>
          <w:szCs w:val="20"/>
          <w:highlight w:val="yellow"/>
        </w:rPr>
        <w:fldChar w:fldCharType="separate"/>
      </w:r>
      <w:r w:rsidR="00793836">
        <w:rPr>
          <w:rFonts w:cstheme="minorHAnsi"/>
          <w:sz w:val="20"/>
          <w:szCs w:val="20"/>
          <w:highlight w:val="yellow"/>
        </w:rPr>
        <w:t>12.2</w:t>
      </w:r>
      <w:r w:rsidRPr="00793836">
        <w:rPr>
          <w:rFonts w:cstheme="minorHAnsi"/>
          <w:bCs/>
          <w:iCs/>
          <w:sz w:val="20"/>
          <w:szCs w:val="20"/>
          <w:highlight w:val="yellow"/>
        </w:rPr>
        <w:fldChar w:fldCharType="end"/>
      </w:r>
      <w:r w:rsidRPr="00793836">
        <w:rPr>
          <w:rFonts w:cstheme="minorHAnsi"/>
          <w:bCs/>
          <w:iCs/>
          <w:sz w:val="20"/>
          <w:szCs w:val="20"/>
        </w:rPr>
        <w:t xml:space="preserve"> et </w:t>
      </w:r>
      <w:r w:rsidRPr="00793836">
        <w:rPr>
          <w:rFonts w:cstheme="minorHAnsi"/>
          <w:bCs/>
          <w:iCs/>
          <w:sz w:val="20"/>
          <w:szCs w:val="20"/>
          <w:highlight w:val="yellow"/>
        </w:rPr>
        <w:fldChar w:fldCharType="begin"/>
      </w:r>
      <w:r w:rsidRPr="00793836">
        <w:rPr>
          <w:rFonts w:cstheme="minorHAnsi"/>
          <w:bCs/>
          <w:iCs/>
          <w:sz w:val="20"/>
          <w:szCs w:val="20"/>
          <w:highlight w:val="yellow"/>
        </w:rPr>
        <w:instrText xml:space="preserve"> REF _Ref140584935 \r \h  \* MERGEFORMAT </w:instrText>
      </w:r>
      <w:r w:rsidRPr="00793836">
        <w:rPr>
          <w:rFonts w:cstheme="minorHAnsi"/>
          <w:bCs/>
          <w:iCs/>
          <w:sz w:val="20"/>
          <w:szCs w:val="20"/>
          <w:highlight w:val="yellow"/>
        </w:rPr>
      </w:r>
      <w:r w:rsidRPr="00793836">
        <w:rPr>
          <w:rFonts w:cstheme="minorHAnsi"/>
          <w:bCs/>
          <w:iCs/>
          <w:sz w:val="20"/>
          <w:szCs w:val="20"/>
          <w:highlight w:val="yellow"/>
        </w:rPr>
        <w:fldChar w:fldCharType="separate"/>
      </w:r>
      <w:r w:rsidR="00793836">
        <w:rPr>
          <w:rFonts w:cstheme="minorHAnsi"/>
          <w:bCs/>
          <w:iCs/>
          <w:sz w:val="20"/>
          <w:szCs w:val="20"/>
          <w:highlight w:val="yellow"/>
        </w:rPr>
        <w:t>12.2.3</w:t>
      </w:r>
      <w:r w:rsidRPr="00793836">
        <w:rPr>
          <w:rFonts w:cstheme="minorHAnsi"/>
          <w:bCs/>
          <w:iCs/>
          <w:sz w:val="20"/>
          <w:szCs w:val="20"/>
          <w:highlight w:val="yellow"/>
        </w:rPr>
        <w:fldChar w:fldCharType="end"/>
      </w:r>
      <w:r w:rsidRPr="00793836">
        <w:rPr>
          <w:rFonts w:cstheme="minorHAnsi"/>
          <w:sz w:val="20"/>
          <w:szCs w:val="20"/>
        </w:rPr>
        <w:t>, sont cumulables.</w:t>
      </w:r>
    </w:p>
    <w:p w14:paraId="58EE946E" w14:textId="2B50B1BE" w:rsidR="00C935DE" w:rsidRPr="00793836" w:rsidRDefault="005F014E" w:rsidP="005F014E">
      <w:pPr>
        <w:spacing w:after="120"/>
        <w:jc w:val="both"/>
        <w:rPr>
          <w:rFonts w:cstheme="minorHAnsi"/>
          <w:sz w:val="20"/>
          <w:szCs w:val="20"/>
        </w:rPr>
      </w:pPr>
      <w:r w:rsidRPr="00793836">
        <w:rPr>
          <w:rFonts w:cstheme="minorHAnsi"/>
          <w:sz w:val="20"/>
          <w:szCs w:val="20"/>
        </w:rPr>
        <w:t>Si le montant cumulé des pénalités depuis le début de l’exécution du marché atteint 10 % du montant (annuel) HT du marché, le pouvoir adjudicateur se réserve le droit de résilier le marché aux torts du titulaire dans les conditions fixées à l’</w:t>
      </w:r>
      <w:r w:rsidRPr="00793836">
        <w:rPr>
          <w:rFonts w:cstheme="minorHAnsi"/>
          <w:sz w:val="20"/>
          <w:szCs w:val="20"/>
        </w:rPr>
        <w:fldChar w:fldCharType="begin"/>
      </w:r>
      <w:r w:rsidRPr="00793836">
        <w:rPr>
          <w:rFonts w:cstheme="minorHAnsi"/>
          <w:sz w:val="20"/>
          <w:szCs w:val="20"/>
        </w:rPr>
        <w:instrText xml:space="preserve"> REF _Ref116369680 \w \h  \* MERGEFORMAT </w:instrText>
      </w:r>
      <w:r w:rsidRPr="00793836">
        <w:rPr>
          <w:rFonts w:cstheme="minorHAnsi"/>
          <w:sz w:val="20"/>
          <w:szCs w:val="20"/>
        </w:rPr>
      </w:r>
      <w:r w:rsidRPr="00793836">
        <w:rPr>
          <w:rFonts w:cstheme="minorHAnsi"/>
          <w:sz w:val="20"/>
          <w:szCs w:val="20"/>
        </w:rPr>
        <w:fldChar w:fldCharType="separate"/>
      </w:r>
      <w:r w:rsidR="00793836" w:rsidRPr="00793836">
        <w:rPr>
          <w:rFonts w:cstheme="minorHAnsi"/>
          <w:sz w:val="20"/>
          <w:szCs w:val="20"/>
          <w:highlight w:val="yellow"/>
        </w:rPr>
        <w:t>ARTICLE 21</w:t>
      </w:r>
      <w:r w:rsidR="00793836">
        <w:rPr>
          <w:rFonts w:cstheme="minorHAnsi"/>
          <w:sz w:val="20"/>
          <w:szCs w:val="20"/>
        </w:rPr>
        <w:t xml:space="preserve"> - </w:t>
      </w:r>
      <w:r w:rsidRPr="00793836">
        <w:rPr>
          <w:rFonts w:cstheme="minorHAnsi"/>
          <w:sz w:val="20"/>
          <w:szCs w:val="20"/>
        </w:rPr>
        <w:fldChar w:fldCharType="end"/>
      </w:r>
      <w:r w:rsidRPr="00793836">
        <w:rPr>
          <w:rFonts w:cstheme="minorHAnsi"/>
          <w:sz w:val="20"/>
          <w:szCs w:val="20"/>
        </w:rPr>
        <w:t>« règlement des litiges » ci-dessous.</w:t>
      </w:r>
    </w:p>
    <w:p w14:paraId="12F61683" w14:textId="77777777" w:rsidR="005F014E" w:rsidRPr="00A4687E" w:rsidRDefault="005F014E" w:rsidP="00695710">
      <w:pPr>
        <w:pStyle w:val="Titre2"/>
      </w:pPr>
      <w:bookmarkStart w:id="111" w:name="_Toc180155083"/>
      <w:bookmarkStart w:id="112" w:name="_Toc329122224"/>
      <w:bookmarkStart w:id="113" w:name="_Toc479695065"/>
      <w:bookmarkStart w:id="114" w:name="_Toc488050905"/>
      <w:bookmarkStart w:id="115" w:name="_Ref116480581"/>
      <w:bookmarkStart w:id="116" w:name="_Ref116480611"/>
      <w:bookmarkStart w:id="117" w:name="_Ref116480641"/>
      <w:bookmarkStart w:id="118" w:name="_Ref140584909"/>
      <w:r w:rsidRPr="00FE4B34">
        <w:t>Pénalités</w:t>
      </w:r>
      <w:bookmarkEnd w:id="111"/>
    </w:p>
    <w:p w14:paraId="05CA6726" w14:textId="77777777" w:rsidR="005F014E" w:rsidRPr="00A4687E" w:rsidRDefault="005F014E" w:rsidP="005B0A85">
      <w:pPr>
        <w:pStyle w:val="Titre3"/>
        <w:numPr>
          <w:ilvl w:val="2"/>
          <w:numId w:val="12"/>
        </w:numPr>
        <w:spacing w:before="240"/>
        <w:ind w:left="1984" w:hanging="360"/>
        <w:jc w:val="both"/>
        <w:rPr>
          <w:rFonts w:eastAsiaTheme="minorHAnsi" w:cstheme="minorHAnsi"/>
          <w:i/>
          <w:iCs/>
          <w:color w:val="auto"/>
        </w:rPr>
      </w:pPr>
      <w:bookmarkStart w:id="119" w:name="_Toc180155084"/>
      <w:r w:rsidRPr="00A4687E">
        <w:rPr>
          <w:rFonts w:eastAsiaTheme="minorHAnsi" w:cstheme="minorHAnsi"/>
          <w:i/>
          <w:iCs/>
          <w:color w:val="auto"/>
        </w:rPr>
        <w:t>Pénalité de retard</w:t>
      </w:r>
      <w:bookmarkEnd w:id="112"/>
      <w:bookmarkEnd w:id="113"/>
      <w:bookmarkEnd w:id="114"/>
      <w:bookmarkEnd w:id="115"/>
      <w:bookmarkEnd w:id="116"/>
      <w:bookmarkEnd w:id="117"/>
      <w:bookmarkEnd w:id="118"/>
      <w:bookmarkEnd w:id="119"/>
    </w:p>
    <w:p w14:paraId="34D25DFD" w14:textId="77777777" w:rsidR="00341351" w:rsidRPr="00341351" w:rsidRDefault="00341351" w:rsidP="00341351">
      <w:pPr>
        <w:spacing w:after="120"/>
        <w:jc w:val="both"/>
        <w:rPr>
          <w:rFonts w:cstheme="minorHAnsi"/>
          <w:sz w:val="20"/>
          <w:szCs w:val="20"/>
        </w:rPr>
      </w:pPr>
      <w:r w:rsidRPr="00341351">
        <w:rPr>
          <w:rFonts w:cstheme="minorHAnsi"/>
          <w:sz w:val="20"/>
          <w:szCs w:val="20"/>
        </w:rPr>
        <w:t xml:space="preserve">Lorsque le délai contractuel d'exécution ou de livraison est dépassé, par le fait du titulaire, celui-ci encourt, par jour de retard et sans mise en demeure préalable, les pénalités suivantes : </w:t>
      </w:r>
    </w:p>
    <w:p w14:paraId="0BAFDC85" w14:textId="5A28993E" w:rsidR="00341351" w:rsidRDefault="00341351" w:rsidP="00341351">
      <w:pPr>
        <w:pStyle w:val="Paragraphedeliste"/>
        <w:numPr>
          <w:ilvl w:val="0"/>
          <w:numId w:val="8"/>
        </w:numPr>
        <w:spacing w:after="120"/>
        <w:jc w:val="both"/>
        <w:rPr>
          <w:rFonts w:cstheme="minorHAnsi"/>
          <w:sz w:val="20"/>
          <w:szCs w:val="20"/>
        </w:rPr>
      </w:pPr>
      <w:r w:rsidRPr="00341351">
        <w:rPr>
          <w:rFonts w:cstheme="minorHAnsi"/>
          <w:b/>
          <w:bCs/>
          <w:sz w:val="20"/>
          <w:szCs w:val="20"/>
        </w:rPr>
        <w:t>Retard dans la livraison des produits ou l’exécution des prestations supérieur à 30 minutes</w:t>
      </w:r>
      <w:r>
        <w:rPr>
          <w:rFonts w:cstheme="minorHAnsi"/>
          <w:sz w:val="20"/>
          <w:szCs w:val="20"/>
        </w:rPr>
        <w:t> :</w:t>
      </w:r>
      <w:r w:rsidR="009D1E30">
        <w:rPr>
          <w:rFonts w:cstheme="minorHAnsi"/>
          <w:sz w:val="20"/>
          <w:szCs w:val="20"/>
        </w:rPr>
        <w:t xml:space="preserve"> </w:t>
      </w:r>
      <w:r w:rsidRPr="00341351">
        <w:rPr>
          <w:rFonts w:cstheme="minorHAnsi"/>
          <w:sz w:val="20"/>
          <w:szCs w:val="20"/>
        </w:rPr>
        <w:t>par rapport à l’horaire de démarrage : 10% du montant de la commande puis 5% par demi-heure supplémentaire.</w:t>
      </w:r>
    </w:p>
    <w:p w14:paraId="6D837807" w14:textId="3F61F2C0" w:rsidR="00341351" w:rsidRDefault="00341351" w:rsidP="00341351">
      <w:pPr>
        <w:pStyle w:val="Paragraphedeliste"/>
        <w:spacing w:after="120"/>
        <w:jc w:val="both"/>
        <w:rPr>
          <w:rFonts w:cstheme="minorHAnsi"/>
          <w:sz w:val="20"/>
          <w:szCs w:val="20"/>
        </w:rPr>
      </w:pPr>
      <w:r w:rsidRPr="00341351">
        <w:rPr>
          <w:rFonts w:cstheme="minorHAnsi"/>
          <w:sz w:val="20"/>
          <w:szCs w:val="20"/>
        </w:rPr>
        <w:t>Absence de paiement pour tout retard supérieur à 2h (non cumulable avec les pénalités)</w:t>
      </w:r>
      <w:r w:rsidR="0064630D">
        <w:rPr>
          <w:rFonts w:cstheme="minorHAnsi"/>
          <w:sz w:val="20"/>
          <w:szCs w:val="20"/>
        </w:rPr>
        <w:t>.</w:t>
      </w:r>
    </w:p>
    <w:p w14:paraId="2DF251FA" w14:textId="77777777" w:rsidR="00341351" w:rsidRPr="00341351" w:rsidRDefault="00341351" w:rsidP="00341351">
      <w:pPr>
        <w:pStyle w:val="Paragraphedeliste"/>
        <w:spacing w:after="120"/>
        <w:jc w:val="both"/>
        <w:rPr>
          <w:rFonts w:cstheme="minorHAnsi"/>
          <w:sz w:val="20"/>
          <w:szCs w:val="20"/>
        </w:rPr>
      </w:pPr>
    </w:p>
    <w:p w14:paraId="4A4AC0D1" w14:textId="01497990" w:rsidR="00341351" w:rsidRPr="00341351" w:rsidRDefault="00341351" w:rsidP="00341351">
      <w:pPr>
        <w:pStyle w:val="Paragraphedeliste"/>
        <w:numPr>
          <w:ilvl w:val="0"/>
          <w:numId w:val="8"/>
        </w:numPr>
        <w:spacing w:after="120"/>
        <w:jc w:val="both"/>
        <w:rPr>
          <w:rFonts w:cstheme="minorHAnsi"/>
          <w:sz w:val="20"/>
          <w:szCs w:val="20"/>
        </w:rPr>
      </w:pPr>
      <w:r w:rsidRPr="00341351">
        <w:rPr>
          <w:rFonts w:cstheme="minorHAnsi"/>
          <w:b/>
          <w:bCs/>
          <w:sz w:val="20"/>
          <w:szCs w:val="20"/>
        </w:rPr>
        <w:t xml:space="preserve">Retard par rapport au délai de 3 jours ouvrés de réponse à demande de devis : </w:t>
      </w:r>
      <w:r w:rsidRPr="00341351">
        <w:rPr>
          <w:rFonts w:cstheme="minorHAnsi"/>
          <w:sz w:val="20"/>
          <w:szCs w:val="20"/>
        </w:rPr>
        <w:t>200 € par jour calendaire de retard</w:t>
      </w:r>
    </w:p>
    <w:p w14:paraId="67B55AF6" w14:textId="1200429F" w:rsidR="00341351" w:rsidRPr="00341351" w:rsidRDefault="00341351" w:rsidP="00341351">
      <w:pPr>
        <w:pStyle w:val="Titre3"/>
        <w:numPr>
          <w:ilvl w:val="2"/>
          <w:numId w:val="12"/>
        </w:numPr>
        <w:spacing w:before="240"/>
        <w:ind w:left="1984" w:hanging="360"/>
        <w:jc w:val="both"/>
        <w:rPr>
          <w:rFonts w:eastAsiaTheme="minorHAnsi" w:cstheme="minorHAnsi"/>
          <w:b w:val="0"/>
          <w:i/>
          <w:iCs/>
          <w:caps/>
          <w:color w:val="auto"/>
        </w:rPr>
      </w:pPr>
      <w:r w:rsidRPr="00341351">
        <w:rPr>
          <w:rFonts w:eastAsiaTheme="minorHAnsi" w:cstheme="minorHAnsi"/>
          <w:i/>
          <w:iCs/>
          <w:color w:val="auto"/>
        </w:rPr>
        <w:t xml:space="preserve"> Pénalité pour défaut d'exécution </w:t>
      </w:r>
    </w:p>
    <w:p w14:paraId="3AC23F4A" w14:textId="77777777" w:rsidR="00341351" w:rsidRPr="00341351" w:rsidRDefault="00341351" w:rsidP="00341351">
      <w:pPr>
        <w:spacing w:after="120"/>
        <w:jc w:val="both"/>
        <w:rPr>
          <w:rFonts w:cstheme="minorHAnsi"/>
          <w:sz w:val="20"/>
          <w:szCs w:val="20"/>
        </w:rPr>
      </w:pPr>
      <w:r w:rsidRPr="00341351">
        <w:rPr>
          <w:rFonts w:cstheme="minorHAnsi"/>
          <w:sz w:val="20"/>
          <w:szCs w:val="20"/>
        </w:rPr>
        <w:t>En cas de non-conformité du fait du titulaire, celui-ci encourt sans mise en demeure préalable, les pénalités suivantes : </w:t>
      </w:r>
    </w:p>
    <w:p w14:paraId="2E58FA15" w14:textId="28A3CFEB" w:rsidR="00341351" w:rsidRPr="00341351" w:rsidRDefault="00341351" w:rsidP="00341351">
      <w:pPr>
        <w:pStyle w:val="Paragraphedeliste"/>
        <w:numPr>
          <w:ilvl w:val="0"/>
          <w:numId w:val="8"/>
        </w:numPr>
        <w:spacing w:after="120"/>
        <w:jc w:val="both"/>
        <w:rPr>
          <w:rFonts w:cstheme="minorHAnsi"/>
          <w:sz w:val="20"/>
          <w:szCs w:val="20"/>
        </w:rPr>
      </w:pPr>
      <w:r w:rsidRPr="00341351">
        <w:rPr>
          <w:rFonts w:cstheme="minorHAnsi"/>
          <w:b/>
          <w:bCs/>
          <w:sz w:val="20"/>
          <w:szCs w:val="20"/>
        </w:rPr>
        <w:t>Commande (s) non complète(s) (oubli de produit/prestation)</w:t>
      </w:r>
      <w:r w:rsidRPr="00341351">
        <w:rPr>
          <w:rFonts w:cstheme="minorHAnsi"/>
          <w:sz w:val="20"/>
          <w:szCs w:val="20"/>
        </w:rPr>
        <w:t> : Non-paiement des prestations concernées + 10% de leur montant</w:t>
      </w:r>
    </w:p>
    <w:p w14:paraId="53BFE966" w14:textId="77777777" w:rsidR="009D4754" w:rsidRPr="009D4754" w:rsidRDefault="00341351" w:rsidP="009D4754">
      <w:pPr>
        <w:pStyle w:val="Paragraphedeliste"/>
        <w:numPr>
          <w:ilvl w:val="0"/>
          <w:numId w:val="8"/>
        </w:numPr>
        <w:spacing w:after="120"/>
        <w:jc w:val="both"/>
        <w:rPr>
          <w:rFonts w:cstheme="minorHAnsi"/>
          <w:sz w:val="20"/>
          <w:szCs w:val="20"/>
        </w:rPr>
      </w:pPr>
      <w:r w:rsidRPr="00341351">
        <w:rPr>
          <w:rFonts w:cstheme="minorHAnsi"/>
          <w:b/>
          <w:bCs/>
          <w:sz w:val="20"/>
          <w:szCs w:val="20"/>
        </w:rPr>
        <w:lastRenderedPageBreak/>
        <w:t xml:space="preserve"> Non-conformité ou défectuosité des produits livrés/ prestations exécutées par rapport aux produits /prestations commandés</w:t>
      </w:r>
      <w:r w:rsidRPr="00341351">
        <w:rPr>
          <w:rFonts w:cstheme="minorHAnsi"/>
          <w:sz w:val="20"/>
          <w:szCs w:val="20"/>
        </w:rPr>
        <w:t xml:space="preserve"> : Non-paiement des prestations concernées + 5% de leur montant</w:t>
      </w:r>
    </w:p>
    <w:p w14:paraId="69792826" w14:textId="5E7494D5" w:rsidR="003F5684" w:rsidRPr="009D4754" w:rsidRDefault="003F5684" w:rsidP="009D4754">
      <w:pPr>
        <w:pStyle w:val="Paragraphedeliste"/>
        <w:numPr>
          <w:ilvl w:val="0"/>
          <w:numId w:val="8"/>
        </w:numPr>
        <w:spacing w:after="120"/>
        <w:jc w:val="both"/>
        <w:rPr>
          <w:rFonts w:cstheme="minorHAnsi"/>
          <w:sz w:val="20"/>
          <w:szCs w:val="20"/>
        </w:rPr>
      </w:pPr>
      <w:r w:rsidRPr="009D4754">
        <w:rPr>
          <w:rFonts w:cstheme="minorHAnsi"/>
          <w:b/>
          <w:bCs/>
          <w:sz w:val="20"/>
          <w:szCs w:val="20"/>
        </w:rPr>
        <w:t>Absence de reprise des déchets</w:t>
      </w:r>
      <w:r w:rsidR="009D4754">
        <w:rPr>
          <w:rFonts w:cstheme="minorHAnsi"/>
          <w:b/>
          <w:bCs/>
          <w:sz w:val="20"/>
          <w:szCs w:val="20"/>
        </w:rPr>
        <w:t xml:space="preserve"> : </w:t>
      </w:r>
      <w:r w:rsidR="009D4754" w:rsidRPr="009D4754">
        <w:rPr>
          <w:rFonts w:cstheme="minorHAnsi"/>
          <w:sz w:val="20"/>
          <w:szCs w:val="20"/>
        </w:rPr>
        <w:t>Pénalité de 10% du montant de la commande</w:t>
      </w:r>
    </w:p>
    <w:p w14:paraId="73C3194C" w14:textId="77777777" w:rsidR="00341351" w:rsidRPr="00341351" w:rsidRDefault="00341351" w:rsidP="00341351">
      <w:pPr>
        <w:spacing w:after="120"/>
        <w:jc w:val="both"/>
        <w:rPr>
          <w:rFonts w:cstheme="minorHAnsi"/>
          <w:sz w:val="20"/>
          <w:szCs w:val="20"/>
        </w:rPr>
      </w:pPr>
    </w:p>
    <w:p w14:paraId="24E9C53E" w14:textId="6A2DCCE8" w:rsidR="00C32CDD" w:rsidRDefault="005F014E" w:rsidP="00C32CDD">
      <w:pPr>
        <w:pStyle w:val="Titre3"/>
        <w:numPr>
          <w:ilvl w:val="2"/>
          <w:numId w:val="12"/>
        </w:numPr>
        <w:spacing w:before="240"/>
        <w:ind w:left="1984" w:hanging="360"/>
        <w:jc w:val="both"/>
        <w:rPr>
          <w:rFonts w:eastAsiaTheme="minorHAnsi" w:cstheme="minorHAnsi"/>
          <w:i/>
          <w:iCs/>
          <w:color w:val="auto"/>
        </w:rPr>
      </w:pPr>
      <w:bookmarkStart w:id="120" w:name="_Toc329122225"/>
      <w:bookmarkStart w:id="121" w:name="_Toc488050906"/>
      <w:bookmarkStart w:id="122" w:name="_Ref140584935"/>
      <w:bookmarkStart w:id="123" w:name="_Toc180155085"/>
      <w:r w:rsidRPr="00C32CDD">
        <w:rPr>
          <w:rFonts w:eastAsiaTheme="minorHAnsi" w:cstheme="minorHAnsi"/>
          <w:i/>
          <w:iCs/>
          <w:color w:val="auto"/>
        </w:rPr>
        <w:t>Pé</w:t>
      </w:r>
      <w:r w:rsidRPr="00A4687E">
        <w:rPr>
          <w:rFonts w:eastAsiaTheme="minorHAnsi" w:cstheme="minorHAnsi"/>
          <w:i/>
          <w:iCs/>
          <w:color w:val="auto"/>
        </w:rPr>
        <w:t>nalités</w:t>
      </w:r>
      <w:bookmarkStart w:id="124" w:name="_Toc329122226"/>
      <w:bookmarkStart w:id="125" w:name="_Toc479695066"/>
      <w:bookmarkEnd w:id="120"/>
      <w:r w:rsidRPr="00A4687E">
        <w:rPr>
          <w:rFonts w:eastAsiaTheme="minorHAnsi" w:cstheme="minorHAnsi"/>
          <w:i/>
          <w:iCs/>
          <w:color w:val="auto"/>
        </w:rPr>
        <w:t xml:space="preserve"> diverses</w:t>
      </w:r>
      <w:bookmarkEnd w:id="121"/>
      <w:bookmarkEnd w:id="124"/>
      <w:bookmarkEnd w:id="125"/>
      <w:r w:rsidRPr="00A4687E">
        <w:rPr>
          <w:rFonts w:eastAsiaTheme="minorHAnsi" w:cstheme="minorHAnsi"/>
          <w:i/>
          <w:iCs/>
          <w:color w:val="auto"/>
        </w:rPr>
        <w:t xml:space="preserve"> </w:t>
      </w:r>
      <w:bookmarkStart w:id="126" w:name="_Toc180155091"/>
      <w:bookmarkStart w:id="127" w:name="_Toc329122227"/>
      <w:bookmarkEnd w:id="122"/>
      <w:bookmarkEnd w:id="123"/>
    </w:p>
    <w:p w14:paraId="702EF43D" w14:textId="77777777" w:rsidR="00C32CDD" w:rsidRDefault="00C32CDD" w:rsidP="00C32CDD"/>
    <w:tbl>
      <w:tblPr>
        <w:tblStyle w:val="Grilledutableau"/>
        <w:tblW w:w="0" w:type="auto"/>
        <w:tblLook w:val="04A0" w:firstRow="1" w:lastRow="0" w:firstColumn="1" w:lastColumn="0" w:noHBand="0" w:noVBand="1"/>
      </w:tblPr>
      <w:tblGrid>
        <w:gridCol w:w="2405"/>
        <w:gridCol w:w="1843"/>
        <w:gridCol w:w="1276"/>
        <w:gridCol w:w="4105"/>
      </w:tblGrid>
      <w:tr w:rsidR="00A26620" w14:paraId="4510DE99" w14:textId="77777777" w:rsidTr="00A26620">
        <w:tc>
          <w:tcPr>
            <w:tcW w:w="2405" w:type="dxa"/>
            <w:shd w:val="clear" w:color="auto" w:fill="BFBFBF" w:themeFill="background1" w:themeFillShade="BF"/>
            <w:vAlign w:val="center"/>
          </w:tcPr>
          <w:p w14:paraId="0D029F39" w14:textId="08DE5CA6" w:rsidR="00A26620" w:rsidRPr="00A26620" w:rsidRDefault="00A26620" w:rsidP="00A26620">
            <w:pPr>
              <w:jc w:val="center"/>
              <w:rPr>
                <w:rFonts w:cstheme="minorHAnsi"/>
                <w:b/>
                <w:bCs/>
                <w:sz w:val="20"/>
                <w:szCs w:val="20"/>
              </w:rPr>
            </w:pPr>
            <w:r w:rsidRPr="00A26620">
              <w:rPr>
                <w:rFonts w:cstheme="minorHAnsi"/>
                <w:b/>
                <w:bCs/>
                <w:sz w:val="20"/>
                <w:szCs w:val="20"/>
              </w:rPr>
              <w:t>Pénalités</w:t>
            </w:r>
          </w:p>
        </w:tc>
        <w:tc>
          <w:tcPr>
            <w:tcW w:w="1843" w:type="dxa"/>
            <w:shd w:val="clear" w:color="auto" w:fill="BFBFBF" w:themeFill="background1" w:themeFillShade="BF"/>
            <w:vAlign w:val="center"/>
          </w:tcPr>
          <w:p w14:paraId="38A31111" w14:textId="611B0173" w:rsidR="00A26620" w:rsidRPr="00A26620" w:rsidRDefault="00A26620" w:rsidP="00A26620">
            <w:pPr>
              <w:jc w:val="center"/>
              <w:rPr>
                <w:rFonts w:cstheme="minorHAnsi"/>
                <w:b/>
                <w:bCs/>
                <w:sz w:val="20"/>
                <w:szCs w:val="20"/>
              </w:rPr>
            </w:pPr>
            <w:r w:rsidRPr="00A26620">
              <w:rPr>
                <w:rFonts w:cstheme="minorHAnsi"/>
                <w:b/>
                <w:bCs/>
                <w:sz w:val="20"/>
                <w:szCs w:val="20"/>
              </w:rPr>
              <w:t>Occurrence</w:t>
            </w:r>
          </w:p>
        </w:tc>
        <w:tc>
          <w:tcPr>
            <w:tcW w:w="1276" w:type="dxa"/>
            <w:shd w:val="clear" w:color="auto" w:fill="BFBFBF" w:themeFill="background1" w:themeFillShade="BF"/>
            <w:vAlign w:val="center"/>
          </w:tcPr>
          <w:p w14:paraId="63741BD0" w14:textId="1FD6982A" w:rsidR="00A26620" w:rsidRPr="00A26620" w:rsidRDefault="00A26620" w:rsidP="00A26620">
            <w:pPr>
              <w:jc w:val="center"/>
              <w:rPr>
                <w:rFonts w:cstheme="minorHAnsi"/>
                <w:b/>
                <w:bCs/>
                <w:sz w:val="20"/>
                <w:szCs w:val="20"/>
              </w:rPr>
            </w:pPr>
            <w:r w:rsidRPr="00A26620">
              <w:rPr>
                <w:rFonts w:cstheme="minorHAnsi"/>
                <w:b/>
                <w:bCs/>
                <w:sz w:val="20"/>
                <w:szCs w:val="20"/>
              </w:rPr>
              <w:t>Valeurs</w:t>
            </w:r>
          </w:p>
        </w:tc>
        <w:tc>
          <w:tcPr>
            <w:tcW w:w="4105" w:type="dxa"/>
            <w:shd w:val="clear" w:color="auto" w:fill="BFBFBF" w:themeFill="background1" w:themeFillShade="BF"/>
            <w:vAlign w:val="center"/>
          </w:tcPr>
          <w:p w14:paraId="62D29E54" w14:textId="15B5330C" w:rsidR="00A26620" w:rsidRPr="00A26620" w:rsidRDefault="00A26620" w:rsidP="00A26620">
            <w:pPr>
              <w:jc w:val="center"/>
              <w:rPr>
                <w:rFonts w:cstheme="minorHAnsi"/>
                <w:b/>
                <w:bCs/>
                <w:sz w:val="20"/>
                <w:szCs w:val="20"/>
              </w:rPr>
            </w:pPr>
            <w:r w:rsidRPr="00A26620">
              <w:rPr>
                <w:rFonts w:cstheme="minorHAnsi"/>
                <w:b/>
                <w:bCs/>
                <w:sz w:val="20"/>
                <w:szCs w:val="20"/>
              </w:rPr>
              <w:t>Précisions</w:t>
            </w:r>
          </w:p>
        </w:tc>
      </w:tr>
      <w:tr w:rsidR="00A26620" w14:paraId="136A70AD" w14:textId="77777777" w:rsidTr="00A26620">
        <w:tc>
          <w:tcPr>
            <w:tcW w:w="2405" w:type="dxa"/>
          </w:tcPr>
          <w:p w14:paraId="3F9958E3" w14:textId="18052FE3" w:rsidR="00A26620" w:rsidRPr="00A26620" w:rsidRDefault="00A26620" w:rsidP="00C32CDD">
            <w:pPr>
              <w:rPr>
                <w:rFonts w:cstheme="minorHAnsi"/>
                <w:sz w:val="20"/>
                <w:szCs w:val="20"/>
              </w:rPr>
            </w:pPr>
            <w:r w:rsidRPr="00A26620">
              <w:rPr>
                <w:rFonts w:cstheme="minorHAnsi"/>
                <w:sz w:val="20"/>
                <w:szCs w:val="20"/>
              </w:rPr>
              <w:t>Commande(s) non complète(s) ne pouvant être complétée à temps</w:t>
            </w:r>
          </w:p>
        </w:tc>
        <w:tc>
          <w:tcPr>
            <w:tcW w:w="1843" w:type="dxa"/>
          </w:tcPr>
          <w:p w14:paraId="78F3D33B" w14:textId="459D1411" w:rsidR="00A26620" w:rsidRPr="00A26620" w:rsidRDefault="00A26620" w:rsidP="00C32CDD">
            <w:pPr>
              <w:rPr>
                <w:rFonts w:cstheme="minorHAnsi"/>
                <w:sz w:val="20"/>
                <w:szCs w:val="20"/>
              </w:rPr>
            </w:pPr>
            <w:r w:rsidRPr="00A26620">
              <w:rPr>
                <w:rFonts w:cstheme="minorHAnsi"/>
                <w:sz w:val="20"/>
                <w:szCs w:val="20"/>
              </w:rPr>
              <w:t>Forfaitaire</w:t>
            </w:r>
          </w:p>
        </w:tc>
        <w:tc>
          <w:tcPr>
            <w:tcW w:w="1276" w:type="dxa"/>
          </w:tcPr>
          <w:p w14:paraId="167C6CAD" w14:textId="462B4820" w:rsidR="00A26620" w:rsidRPr="00A26620" w:rsidRDefault="00A26620" w:rsidP="00A26620">
            <w:pPr>
              <w:jc w:val="center"/>
              <w:rPr>
                <w:rFonts w:cstheme="minorHAnsi"/>
                <w:sz w:val="20"/>
                <w:szCs w:val="20"/>
              </w:rPr>
            </w:pPr>
            <w:r>
              <w:rPr>
                <w:rFonts w:cstheme="minorHAnsi"/>
                <w:sz w:val="20"/>
                <w:szCs w:val="20"/>
              </w:rPr>
              <w:t>%</w:t>
            </w:r>
          </w:p>
        </w:tc>
        <w:tc>
          <w:tcPr>
            <w:tcW w:w="4105" w:type="dxa"/>
          </w:tcPr>
          <w:p w14:paraId="3D975837" w14:textId="4D969280" w:rsidR="009D2AA2" w:rsidRDefault="00A26620" w:rsidP="00C32CDD">
            <w:pPr>
              <w:rPr>
                <w:rFonts w:cstheme="minorHAnsi"/>
                <w:sz w:val="20"/>
                <w:szCs w:val="20"/>
              </w:rPr>
            </w:pPr>
            <w:r w:rsidRPr="00A26620">
              <w:rPr>
                <w:rFonts w:cstheme="minorHAnsi"/>
                <w:sz w:val="20"/>
                <w:szCs w:val="20"/>
              </w:rPr>
              <w:t>Si la commande ne peut pas être complétée : non-paiement des prestations concernées + 10% de leur valeur</w:t>
            </w:r>
            <w:r>
              <w:rPr>
                <w:rFonts w:cstheme="minorHAnsi"/>
                <w:sz w:val="20"/>
                <w:szCs w:val="20"/>
              </w:rPr>
              <w:t xml:space="preserve">. </w:t>
            </w:r>
          </w:p>
          <w:p w14:paraId="22AB8AED" w14:textId="77777777" w:rsidR="009D2AA2" w:rsidRDefault="00A26620" w:rsidP="00C32CDD">
            <w:pPr>
              <w:rPr>
                <w:rFonts w:cstheme="minorHAnsi"/>
                <w:sz w:val="20"/>
                <w:szCs w:val="20"/>
              </w:rPr>
            </w:pPr>
            <w:r w:rsidRPr="00A26620">
              <w:rPr>
                <w:rFonts w:cstheme="minorHAnsi"/>
                <w:sz w:val="20"/>
                <w:szCs w:val="20"/>
              </w:rPr>
              <w:t xml:space="preserve">Si la commande peut être complétée : </w:t>
            </w:r>
          </w:p>
          <w:p w14:paraId="045D02E9" w14:textId="25863756" w:rsidR="009D2AA2" w:rsidRPr="009D2AA2" w:rsidRDefault="00A26620" w:rsidP="009D2AA2">
            <w:pPr>
              <w:pStyle w:val="Paragraphedeliste"/>
              <w:numPr>
                <w:ilvl w:val="0"/>
                <w:numId w:val="8"/>
              </w:numPr>
              <w:rPr>
                <w:rFonts w:cstheme="minorHAnsi"/>
                <w:sz w:val="20"/>
                <w:szCs w:val="20"/>
              </w:rPr>
            </w:pPr>
            <w:proofErr w:type="gramStart"/>
            <w:r w:rsidRPr="009D2AA2">
              <w:rPr>
                <w:rFonts w:cstheme="minorHAnsi"/>
                <w:sz w:val="20"/>
                <w:szCs w:val="20"/>
              </w:rPr>
              <w:t>retard</w:t>
            </w:r>
            <w:proofErr w:type="gramEnd"/>
            <w:r w:rsidRPr="009D2AA2">
              <w:rPr>
                <w:rFonts w:cstheme="minorHAnsi"/>
                <w:sz w:val="20"/>
                <w:szCs w:val="20"/>
              </w:rPr>
              <w:t xml:space="preserve"> &gt; 30 minutes par rapport à l’horaire de démarrage : 10% de la valeur des prestations en retard </w:t>
            </w:r>
          </w:p>
          <w:p w14:paraId="3CFB6550" w14:textId="74D1F548" w:rsidR="00A26620" w:rsidRPr="009D2AA2" w:rsidRDefault="00A26620" w:rsidP="009D2AA2">
            <w:pPr>
              <w:pStyle w:val="Paragraphedeliste"/>
              <w:numPr>
                <w:ilvl w:val="0"/>
                <w:numId w:val="8"/>
              </w:numPr>
              <w:rPr>
                <w:rFonts w:cstheme="minorHAnsi"/>
                <w:sz w:val="20"/>
                <w:szCs w:val="20"/>
              </w:rPr>
            </w:pPr>
            <w:proofErr w:type="gramStart"/>
            <w:r w:rsidRPr="009D2AA2">
              <w:rPr>
                <w:rFonts w:cstheme="minorHAnsi"/>
                <w:sz w:val="20"/>
                <w:szCs w:val="20"/>
              </w:rPr>
              <w:t>retard</w:t>
            </w:r>
            <w:proofErr w:type="gramEnd"/>
            <w:r w:rsidRPr="009D2AA2">
              <w:rPr>
                <w:rFonts w:cstheme="minorHAnsi"/>
                <w:sz w:val="20"/>
                <w:szCs w:val="20"/>
              </w:rPr>
              <w:t xml:space="preserve"> &gt; 60 minutes par rapport à l’horaire de démarrage : 30% de la valeur des prestations en retard</w:t>
            </w:r>
          </w:p>
        </w:tc>
      </w:tr>
      <w:tr w:rsidR="00A26620" w14:paraId="08FC8C68" w14:textId="77777777" w:rsidTr="00A26620">
        <w:tc>
          <w:tcPr>
            <w:tcW w:w="2405" w:type="dxa"/>
          </w:tcPr>
          <w:p w14:paraId="5C4333F6" w14:textId="3B4901AD" w:rsidR="00A26620" w:rsidRPr="00A26620" w:rsidRDefault="00A26620" w:rsidP="00C32CDD">
            <w:pPr>
              <w:rPr>
                <w:rFonts w:cstheme="minorHAnsi"/>
                <w:sz w:val="20"/>
                <w:szCs w:val="20"/>
              </w:rPr>
            </w:pPr>
            <w:r w:rsidRPr="00A26620">
              <w:rPr>
                <w:rFonts w:cstheme="minorHAnsi"/>
                <w:sz w:val="20"/>
                <w:szCs w:val="20"/>
              </w:rPr>
              <w:t>Transmission des statistiques de consommation</w:t>
            </w:r>
          </w:p>
        </w:tc>
        <w:tc>
          <w:tcPr>
            <w:tcW w:w="1843" w:type="dxa"/>
          </w:tcPr>
          <w:p w14:paraId="192D5224" w14:textId="7F17215E" w:rsidR="00A26620" w:rsidRPr="00A26620" w:rsidRDefault="00A26620" w:rsidP="00C32CDD">
            <w:pPr>
              <w:rPr>
                <w:rFonts w:cstheme="minorHAnsi"/>
                <w:sz w:val="20"/>
                <w:szCs w:val="20"/>
              </w:rPr>
            </w:pPr>
            <w:r w:rsidRPr="00A26620">
              <w:rPr>
                <w:rFonts w:cstheme="minorHAnsi"/>
                <w:sz w:val="20"/>
                <w:szCs w:val="20"/>
              </w:rPr>
              <w:t>Journalière</w:t>
            </w:r>
          </w:p>
        </w:tc>
        <w:tc>
          <w:tcPr>
            <w:tcW w:w="1276" w:type="dxa"/>
          </w:tcPr>
          <w:p w14:paraId="1ED012AE" w14:textId="1E52B7CA" w:rsidR="00A26620" w:rsidRPr="00A26620" w:rsidRDefault="00A26620" w:rsidP="00A26620">
            <w:pPr>
              <w:jc w:val="center"/>
              <w:rPr>
                <w:rFonts w:cstheme="minorHAnsi"/>
                <w:sz w:val="20"/>
                <w:szCs w:val="20"/>
              </w:rPr>
            </w:pPr>
            <w:r>
              <w:rPr>
                <w:rFonts w:cstheme="minorHAnsi"/>
                <w:sz w:val="20"/>
                <w:szCs w:val="20"/>
              </w:rPr>
              <w:t>50 €</w:t>
            </w:r>
          </w:p>
        </w:tc>
        <w:tc>
          <w:tcPr>
            <w:tcW w:w="4105" w:type="dxa"/>
          </w:tcPr>
          <w:p w14:paraId="7AB4E686" w14:textId="24A31101" w:rsidR="00A26620" w:rsidRPr="00A26620" w:rsidRDefault="00A26620" w:rsidP="00C32CDD">
            <w:pPr>
              <w:rPr>
                <w:rFonts w:cstheme="minorHAnsi"/>
                <w:sz w:val="20"/>
                <w:szCs w:val="20"/>
              </w:rPr>
            </w:pPr>
            <w:r w:rsidRPr="00A26620">
              <w:rPr>
                <w:rFonts w:cstheme="minorHAnsi"/>
                <w:sz w:val="20"/>
                <w:szCs w:val="20"/>
              </w:rPr>
              <w:t>50 euros par jour calendaire de retard si supérieur à 5 jours ouvrés par rapport à la fréquence semestrielle visée au présent document.</w:t>
            </w:r>
          </w:p>
        </w:tc>
      </w:tr>
      <w:tr w:rsidR="00A26620" w14:paraId="0776267E" w14:textId="77777777" w:rsidTr="00A26620">
        <w:tc>
          <w:tcPr>
            <w:tcW w:w="2405" w:type="dxa"/>
          </w:tcPr>
          <w:p w14:paraId="212A9885" w14:textId="4873AC85" w:rsidR="00A26620" w:rsidRPr="00A26620" w:rsidRDefault="00A26620" w:rsidP="00C32CDD">
            <w:pPr>
              <w:rPr>
                <w:rFonts w:cstheme="minorHAnsi"/>
                <w:sz w:val="20"/>
                <w:szCs w:val="20"/>
              </w:rPr>
            </w:pPr>
            <w:r w:rsidRPr="00A26620">
              <w:rPr>
                <w:rFonts w:cstheme="minorHAnsi"/>
                <w:sz w:val="20"/>
                <w:szCs w:val="20"/>
              </w:rPr>
              <w:t>Pénalité pour défaut de qualité</w:t>
            </w:r>
            <w:r w:rsidR="0064630D">
              <w:rPr>
                <w:rFonts w:cstheme="minorHAnsi"/>
                <w:sz w:val="20"/>
                <w:szCs w:val="20"/>
              </w:rPr>
              <w:t xml:space="preserve"> de la prestation (produits, et services)</w:t>
            </w:r>
          </w:p>
        </w:tc>
        <w:tc>
          <w:tcPr>
            <w:tcW w:w="1843" w:type="dxa"/>
          </w:tcPr>
          <w:p w14:paraId="7A29F942" w14:textId="40AEC5BB" w:rsidR="00A26620" w:rsidRPr="00A26620" w:rsidRDefault="009D4754" w:rsidP="00C32CDD">
            <w:pPr>
              <w:rPr>
                <w:rFonts w:cstheme="minorHAnsi"/>
                <w:sz w:val="20"/>
                <w:szCs w:val="20"/>
              </w:rPr>
            </w:pPr>
            <w:r>
              <w:rPr>
                <w:rFonts w:cstheme="minorHAnsi"/>
                <w:sz w:val="20"/>
                <w:szCs w:val="20"/>
              </w:rPr>
              <w:t>Forfaitaire</w:t>
            </w:r>
          </w:p>
        </w:tc>
        <w:tc>
          <w:tcPr>
            <w:tcW w:w="1276" w:type="dxa"/>
          </w:tcPr>
          <w:p w14:paraId="008F51AE" w14:textId="5C8E0FE5" w:rsidR="00A26620" w:rsidRPr="00A26620" w:rsidRDefault="00A26620" w:rsidP="00A26620">
            <w:pPr>
              <w:jc w:val="center"/>
              <w:rPr>
                <w:rFonts w:cstheme="minorHAnsi"/>
                <w:sz w:val="20"/>
                <w:szCs w:val="20"/>
              </w:rPr>
            </w:pPr>
            <w:r>
              <w:rPr>
                <w:rFonts w:cstheme="minorHAnsi"/>
                <w:sz w:val="20"/>
                <w:szCs w:val="20"/>
              </w:rPr>
              <w:t>%</w:t>
            </w:r>
          </w:p>
        </w:tc>
        <w:tc>
          <w:tcPr>
            <w:tcW w:w="4105" w:type="dxa"/>
          </w:tcPr>
          <w:p w14:paraId="374C5C1A" w14:textId="35E3D5D6" w:rsidR="00A26620" w:rsidRPr="00A26620" w:rsidRDefault="00A26620" w:rsidP="00C32CDD">
            <w:pPr>
              <w:rPr>
                <w:rFonts w:cstheme="minorHAnsi"/>
                <w:sz w:val="20"/>
                <w:szCs w:val="20"/>
              </w:rPr>
            </w:pPr>
            <w:r w:rsidRPr="00A26620">
              <w:rPr>
                <w:rFonts w:cstheme="minorHAnsi"/>
                <w:sz w:val="20"/>
                <w:szCs w:val="20"/>
              </w:rPr>
              <w:t>Le pouvoir adjudicateur se réserve de procéder aléatoirement à une enquête de satisfaction client suivant la réalisation d’une prestation. Dans le cas où cette enquête aboutirait à un taux d’insatisfaction global supérieur ou égal à 50%, le titulaire peut se voir infliger une pénalité de 10% montant de la prestation.</w:t>
            </w:r>
          </w:p>
        </w:tc>
      </w:tr>
      <w:tr w:rsidR="004659D8" w14:paraId="65D301B6" w14:textId="77777777" w:rsidTr="00A26620">
        <w:tc>
          <w:tcPr>
            <w:tcW w:w="2405" w:type="dxa"/>
          </w:tcPr>
          <w:p w14:paraId="402D584D" w14:textId="278390C1" w:rsidR="003F5684" w:rsidRPr="003F5684" w:rsidRDefault="003F5684" w:rsidP="003F5684">
            <w:pPr>
              <w:spacing w:after="120"/>
              <w:jc w:val="both"/>
              <w:rPr>
                <w:rFonts w:cstheme="minorHAnsi"/>
                <w:sz w:val="20"/>
                <w:szCs w:val="20"/>
              </w:rPr>
            </w:pPr>
            <w:r w:rsidRPr="003F5684">
              <w:rPr>
                <w:rFonts w:cstheme="minorHAnsi"/>
                <w:sz w:val="20"/>
                <w:szCs w:val="20"/>
              </w:rPr>
              <w:t>Non</w:t>
            </w:r>
            <w:r w:rsidR="0064630D">
              <w:rPr>
                <w:rFonts w:cstheme="minorHAnsi"/>
                <w:sz w:val="20"/>
                <w:szCs w:val="20"/>
              </w:rPr>
              <w:t>-</w:t>
            </w:r>
            <w:r w:rsidRPr="003F5684">
              <w:rPr>
                <w:rFonts w:cstheme="minorHAnsi"/>
                <w:sz w:val="20"/>
                <w:szCs w:val="20"/>
              </w:rPr>
              <w:t xml:space="preserve">respect des prix </w:t>
            </w:r>
            <w:r>
              <w:rPr>
                <w:rFonts w:cstheme="minorHAnsi"/>
                <w:sz w:val="20"/>
                <w:szCs w:val="20"/>
              </w:rPr>
              <w:t xml:space="preserve">contractualisés, et/ou </w:t>
            </w:r>
            <w:r w:rsidRPr="003F5684">
              <w:rPr>
                <w:rFonts w:cstheme="minorHAnsi"/>
                <w:sz w:val="20"/>
                <w:szCs w:val="20"/>
              </w:rPr>
              <w:t xml:space="preserve">facturation </w:t>
            </w:r>
            <w:r w:rsidR="009D4754">
              <w:rPr>
                <w:rFonts w:cstheme="minorHAnsi"/>
                <w:sz w:val="20"/>
                <w:szCs w:val="20"/>
              </w:rPr>
              <w:t xml:space="preserve">non autorisée </w:t>
            </w:r>
            <w:r w:rsidRPr="003F5684">
              <w:rPr>
                <w:rFonts w:cstheme="minorHAnsi"/>
                <w:sz w:val="20"/>
                <w:szCs w:val="20"/>
              </w:rPr>
              <w:t>de prestations hors BPU</w:t>
            </w:r>
            <w:r>
              <w:rPr>
                <w:rFonts w:cstheme="minorHAnsi"/>
                <w:sz w:val="20"/>
                <w:szCs w:val="20"/>
              </w:rPr>
              <w:t xml:space="preserve"> </w:t>
            </w:r>
          </w:p>
          <w:p w14:paraId="750410EB" w14:textId="77777777" w:rsidR="004659D8" w:rsidRPr="00A26620" w:rsidRDefault="004659D8" w:rsidP="00C32CDD">
            <w:pPr>
              <w:rPr>
                <w:rFonts w:cstheme="minorHAnsi"/>
                <w:sz w:val="20"/>
                <w:szCs w:val="20"/>
              </w:rPr>
            </w:pPr>
          </w:p>
        </w:tc>
        <w:tc>
          <w:tcPr>
            <w:tcW w:w="1843" w:type="dxa"/>
          </w:tcPr>
          <w:p w14:paraId="380A04A7" w14:textId="2F9016A3" w:rsidR="004659D8" w:rsidRPr="00A26620" w:rsidRDefault="009D4754" w:rsidP="00C32CDD">
            <w:pPr>
              <w:rPr>
                <w:rFonts w:cstheme="minorHAnsi"/>
                <w:sz w:val="20"/>
                <w:szCs w:val="20"/>
              </w:rPr>
            </w:pPr>
            <w:r>
              <w:rPr>
                <w:rFonts w:cstheme="minorHAnsi"/>
                <w:sz w:val="20"/>
                <w:szCs w:val="20"/>
              </w:rPr>
              <w:t>Forfaitaire</w:t>
            </w:r>
          </w:p>
        </w:tc>
        <w:tc>
          <w:tcPr>
            <w:tcW w:w="1276" w:type="dxa"/>
          </w:tcPr>
          <w:p w14:paraId="7361491D" w14:textId="1CD770A0" w:rsidR="004659D8" w:rsidRDefault="00440886" w:rsidP="00A26620">
            <w:pPr>
              <w:jc w:val="center"/>
              <w:rPr>
                <w:rFonts w:cstheme="minorHAnsi"/>
                <w:sz w:val="20"/>
                <w:szCs w:val="20"/>
              </w:rPr>
            </w:pPr>
            <w:r>
              <w:rPr>
                <w:rFonts w:cstheme="minorHAnsi"/>
                <w:sz w:val="20"/>
                <w:szCs w:val="20"/>
              </w:rPr>
              <w:t>%</w:t>
            </w:r>
          </w:p>
        </w:tc>
        <w:tc>
          <w:tcPr>
            <w:tcW w:w="4105" w:type="dxa"/>
          </w:tcPr>
          <w:p w14:paraId="763EE48E" w14:textId="457775F3" w:rsidR="004659D8" w:rsidRPr="00A26620" w:rsidRDefault="009D4754" w:rsidP="00C32CDD">
            <w:pPr>
              <w:rPr>
                <w:rFonts w:cstheme="minorHAnsi"/>
                <w:sz w:val="20"/>
                <w:szCs w:val="20"/>
              </w:rPr>
            </w:pPr>
            <w:r>
              <w:rPr>
                <w:rFonts w:cstheme="minorHAnsi"/>
                <w:sz w:val="20"/>
                <w:szCs w:val="20"/>
              </w:rPr>
              <w:t>L</w:t>
            </w:r>
            <w:r w:rsidRPr="00A26620">
              <w:rPr>
                <w:rFonts w:cstheme="minorHAnsi"/>
                <w:sz w:val="20"/>
                <w:szCs w:val="20"/>
              </w:rPr>
              <w:t xml:space="preserve">e titulaire peut se voir infliger une pénalité de </w:t>
            </w:r>
            <w:r>
              <w:rPr>
                <w:rFonts w:cstheme="minorHAnsi"/>
                <w:sz w:val="20"/>
                <w:szCs w:val="20"/>
              </w:rPr>
              <w:t>3</w:t>
            </w:r>
            <w:r w:rsidRPr="00A26620">
              <w:rPr>
                <w:rFonts w:cstheme="minorHAnsi"/>
                <w:sz w:val="20"/>
                <w:szCs w:val="20"/>
              </w:rPr>
              <w:t>0% montant de la prestation</w:t>
            </w:r>
          </w:p>
        </w:tc>
      </w:tr>
    </w:tbl>
    <w:p w14:paraId="13CA92DD" w14:textId="77777777" w:rsidR="00C32CDD" w:rsidRPr="00C32CDD" w:rsidRDefault="00C32CDD" w:rsidP="00C32CDD"/>
    <w:p w14:paraId="6383D6BD" w14:textId="2E8341B6" w:rsidR="005F014E" w:rsidRPr="006B600E" w:rsidRDefault="005F014E" w:rsidP="00695710">
      <w:pPr>
        <w:pStyle w:val="Titre2"/>
      </w:pPr>
      <w:r>
        <w:t>Sanctions</w:t>
      </w:r>
      <w:bookmarkEnd w:id="126"/>
    </w:p>
    <w:p w14:paraId="53D1FEF4" w14:textId="77777777" w:rsidR="005F014E" w:rsidRPr="00806AE9" w:rsidRDefault="005F014E" w:rsidP="005B0A85">
      <w:pPr>
        <w:pStyle w:val="Titre3"/>
        <w:numPr>
          <w:ilvl w:val="2"/>
          <w:numId w:val="12"/>
        </w:numPr>
        <w:spacing w:before="240"/>
        <w:ind w:left="1984" w:hanging="360"/>
        <w:jc w:val="both"/>
        <w:rPr>
          <w:rFonts w:eastAsiaTheme="minorHAnsi" w:cstheme="minorHAnsi"/>
          <w:i/>
          <w:iCs/>
          <w:color w:val="auto"/>
        </w:rPr>
      </w:pPr>
      <w:bookmarkStart w:id="128" w:name="_Toc180155092"/>
      <w:r w:rsidRPr="00806AE9">
        <w:rPr>
          <w:rFonts w:eastAsiaTheme="minorHAnsi" w:cstheme="minorHAnsi"/>
          <w:i/>
          <w:iCs/>
          <w:color w:val="auto"/>
        </w:rPr>
        <w:t>Travail dissimulé au sens des articles L8221-3 et suivants du code du travail</w:t>
      </w:r>
      <w:bookmarkEnd w:id="128"/>
    </w:p>
    <w:p w14:paraId="3A2EBEDE" w14:textId="369F461D" w:rsidR="005F014E" w:rsidRDefault="005F014E" w:rsidP="005F014E">
      <w:pPr>
        <w:jc w:val="both"/>
        <w:rPr>
          <w:rFonts w:cstheme="minorHAnsi"/>
          <w:sz w:val="20"/>
          <w:szCs w:val="20"/>
        </w:rPr>
      </w:pPr>
      <w:bookmarkStart w:id="129" w:name="_Hlk190420331"/>
      <w:r w:rsidRPr="00BF5DB0">
        <w:rPr>
          <w:rFonts w:cstheme="minorHAnsi"/>
          <w:sz w:val="20"/>
          <w:szCs w:val="20"/>
        </w:rPr>
        <w:t>Conformément aux dispositions de l’article L. 8222-6 du code du travail, en cas de non-respect de la législation en vigueur, conformément aux dispositions des articles L.822</w:t>
      </w:r>
      <w:r w:rsidR="003F7431">
        <w:rPr>
          <w:rFonts w:cstheme="minorHAnsi"/>
          <w:sz w:val="20"/>
          <w:szCs w:val="20"/>
        </w:rPr>
        <w:t>1</w:t>
      </w:r>
      <w:r w:rsidRPr="00BF5DB0">
        <w:rPr>
          <w:rFonts w:cstheme="minorHAnsi"/>
          <w:sz w:val="20"/>
          <w:szCs w:val="20"/>
        </w:rPr>
        <w:t>-3 à L. 822</w:t>
      </w:r>
      <w:r w:rsidR="003F7431">
        <w:rPr>
          <w:rFonts w:cstheme="minorHAnsi"/>
          <w:sz w:val="20"/>
          <w:szCs w:val="20"/>
        </w:rPr>
        <w:t>1</w:t>
      </w:r>
      <w:r w:rsidRPr="00BF5DB0">
        <w:rPr>
          <w:rFonts w:cstheme="minorHAnsi"/>
          <w:sz w:val="20"/>
          <w:szCs w:val="20"/>
        </w:rPr>
        <w:t>-5 du code du travail, le titulaire encourt la résiliation du marché, après mise en demeure demeurée sans effet au terme du délai de 15 jours fixé par l’article R.8222</w:t>
      </w:r>
      <w:r w:rsidRPr="00BF5DB0">
        <w:rPr>
          <w:rFonts w:cstheme="minorHAnsi"/>
          <w:sz w:val="20"/>
          <w:szCs w:val="20"/>
        </w:rPr>
        <w:noBreakHyphen/>
        <w:t xml:space="preserve">3 du code du travail. </w:t>
      </w:r>
    </w:p>
    <w:p w14:paraId="00C20DF9" w14:textId="7A3DAC9B" w:rsidR="00B27A40" w:rsidRPr="00806AE9" w:rsidRDefault="00B27A40" w:rsidP="005B0A85">
      <w:pPr>
        <w:pStyle w:val="Titre3"/>
        <w:numPr>
          <w:ilvl w:val="2"/>
          <w:numId w:val="12"/>
        </w:numPr>
        <w:spacing w:before="240"/>
        <w:ind w:left="1984" w:hanging="360"/>
        <w:jc w:val="both"/>
        <w:rPr>
          <w:rFonts w:eastAsiaTheme="minorHAnsi" w:cstheme="minorHAnsi"/>
          <w:i/>
          <w:iCs/>
          <w:color w:val="auto"/>
        </w:rPr>
      </w:pPr>
      <w:bookmarkStart w:id="130" w:name="_Toc180155093"/>
      <w:bookmarkEnd w:id="129"/>
      <w:r w:rsidRPr="00806AE9">
        <w:rPr>
          <w:rFonts w:eastAsiaTheme="minorHAnsi" w:cstheme="minorHAnsi"/>
          <w:i/>
          <w:iCs/>
          <w:color w:val="auto"/>
        </w:rPr>
        <w:lastRenderedPageBreak/>
        <w:t xml:space="preserve">Non reconduction pour </w:t>
      </w:r>
      <w:r w:rsidR="00A973D7" w:rsidRPr="00806AE9">
        <w:rPr>
          <w:rFonts w:eastAsiaTheme="minorHAnsi" w:cstheme="minorHAnsi"/>
          <w:i/>
          <w:iCs/>
          <w:color w:val="auto"/>
        </w:rPr>
        <w:t>non-présentation</w:t>
      </w:r>
      <w:r w:rsidRPr="00806AE9">
        <w:rPr>
          <w:rFonts w:eastAsiaTheme="minorHAnsi" w:cstheme="minorHAnsi"/>
          <w:i/>
          <w:iCs/>
          <w:color w:val="auto"/>
        </w:rPr>
        <w:t xml:space="preserve"> des attestations sur l’honneur prévues au code du travail</w:t>
      </w:r>
      <w:bookmarkEnd w:id="130"/>
    </w:p>
    <w:p w14:paraId="1A273BB8" w14:textId="3F8171AA" w:rsidR="00B27A40" w:rsidRPr="00B871C3" w:rsidRDefault="00E56370" w:rsidP="00B27A40">
      <w:pPr>
        <w:widowControl w:val="0"/>
        <w:jc w:val="both"/>
        <w:rPr>
          <w:rFonts w:cstheme="minorHAnsi"/>
          <w:sz w:val="20"/>
          <w:szCs w:val="20"/>
        </w:rPr>
      </w:pPr>
      <w:r>
        <w:rPr>
          <w:rFonts w:cstheme="minorHAnsi"/>
          <w:sz w:val="20"/>
          <w:szCs w:val="20"/>
        </w:rPr>
        <w:t xml:space="preserve">Faute de la fourniture par le titulaire des attestations prévues à l’article </w:t>
      </w:r>
      <w:r w:rsidRPr="00E56370">
        <w:rPr>
          <w:rFonts w:cstheme="minorHAnsi"/>
          <w:sz w:val="20"/>
          <w:szCs w:val="20"/>
          <w:highlight w:val="yellow"/>
        </w:rPr>
        <w:fldChar w:fldCharType="begin"/>
      </w:r>
      <w:r w:rsidRPr="00E56370">
        <w:rPr>
          <w:rFonts w:cstheme="minorHAnsi"/>
          <w:sz w:val="20"/>
          <w:szCs w:val="20"/>
          <w:highlight w:val="yellow"/>
        </w:rPr>
        <w:instrText xml:space="preserve"> REF _Ref180394037 \r \h </w:instrText>
      </w:r>
      <w:r>
        <w:rPr>
          <w:rFonts w:cstheme="minorHAnsi"/>
          <w:sz w:val="20"/>
          <w:szCs w:val="20"/>
          <w:highlight w:val="yellow"/>
        </w:rPr>
        <w:instrText xml:space="preserve"> \* MERGEFORMAT </w:instrText>
      </w:r>
      <w:r w:rsidRPr="00E56370">
        <w:rPr>
          <w:rFonts w:cstheme="minorHAnsi"/>
          <w:sz w:val="20"/>
          <w:szCs w:val="20"/>
          <w:highlight w:val="yellow"/>
        </w:rPr>
      </w:r>
      <w:r w:rsidRPr="00E56370">
        <w:rPr>
          <w:rFonts w:cstheme="minorHAnsi"/>
          <w:sz w:val="20"/>
          <w:szCs w:val="20"/>
          <w:highlight w:val="yellow"/>
        </w:rPr>
        <w:fldChar w:fldCharType="separate"/>
      </w:r>
      <w:r w:rsidR="00793836">
        <w:rPr>
          <w:rFonts w:cstheme="minorHAnsi"/>
          <w:sz w:val="20"/>
          <w:szCs w:val="20"/>
          <w:highlight w:val="yellow"/>
        </w:rPr>
        <w:t>19.1</w:t>
      </w:r>
      <w:r w:rsidRPr="00E56370">
        <w:rPr>
          <w:rFonts w:cstheme="minorHAnsi"/>
          <w:sz w:val="20"/>
          <w:szCs w:val="20"/>
          <w:highlight w:val="yellow"/>
        </w:rPr>
        <w:fldChar w:fldCharType="end"/>
      </w:r>
      <w:r>
        <w:rPr>
          <w:rFonts w:cstheme="minorHAnsi"/>
          <w:sz w:val="20"/>
          <w:szCs w:val="20"/>
        </w:rPr>
        <w:t xml:space="preserve"> du présent document, le présent marché sera résilié de plein droit.</w:t>
      </w:r>
    </w:p>
    <w:p w14:paraId="2E5D1787" w14:textId="77777777" w:rsidR="005F014E" w:rsidRPr="00806AE9" w:rsidRDefault="005F014E" w:rsidP="005B0A85">
      <w:pPr>
        <w:pStyle w:val="Titre3"/>
        <w:numPr>
          <w:ilvl w:val="2"/>
          <w:numId w:val="12"/>
        </w:numPr>
        <w:spacing w:before="240"/>
        <w:ind w:left="1984" w:hanging="360"/>
        <w:jc w:val="both"/>
        <w:rPr>
          <w:rFonts w:eastAsiaTheme="minorHAnsi" w:cstheme="minorHAnsi"/>
          <w:i/>
          <w:iCs/>
          <w:color w:val="auto"/>
        </w:rPr>
      </w:pPr>
      <w:bookmarkStart w:id="131" w:name="_Ref178340968"/>
      <w:bookmarkStart w:id="132" w:name="_Toc180155094"/>
      <w:r w:rsidRPr="00806AE9">
        <w:rPr>
          <w:rFonts w:eastAsiaTheme="minorHAnsi" w:cstheme="minorHAnsi"/>
          <w:i/>
          <w:iCs/>
          <w:color w:val="auto"/>
        </w:rPr>
        <w:t>Résiliation pour faute du titulaire</w:t>
      </w:r>
      <w:bookmarkEnd w:id="131"/>
      <w:bookmarkEnd w:id="132"/>
    </w:p>
    <w:p w14:paraId="445C5775" w14:textId="4707A2A7" w:rsidR="005F014E" w:rsidRPr="00711191" w:rsidRDefault="005F014E" w:rsidP="005F014E">
      <w:pPr>
        <w:jc w:val="both"/>
        <w:rPr>
          <w:rFonts w:cstheme="minorHAnsi"/>
          <w:sz w:val="20"/>
          <w:szCs w:val="20"/>
        </w:rPr>
      </w:pPr>
      <w:r w:rsidRPr="00711191">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2593ECF0" w14:textId="77777777" w:rsidR="005F014E" w:rsidRDefault="005F014E" w:rsidP="005F014E">
      <w:pPr>
        <w:jc w:val="both"/>
        <w:rPr>
          <w:rFonts w:cstheme="minorHAnsi"/>
          <w:sz w:val="20"/>
          <w:szCs w:val="20"/>
        </w:rPr>
      </w:pPr>
      <w:r w:rsidRPr="00711191">
        <w:rPr>
          <w:rFonts w:cstheme="minorHAnsi"/>
          <w:sz w:val="20"/>
          <w:szCs w:val="20"/>
        </w:rPr>
        <w:t xml:space="preserve">La décision de résiliation, quelle qu’en soit le motif donne lieu à la notification d’un décompte de résiliation au titulaire du marché.  </w:t>
      </w:r>
    </w:p>
    <w:p w14:paraId="0DF01BFE" w14:textId="63F25D4C" w:rsidR="009C0EB2" w:rsidRPr="000D58BD" w:rsidRDefault="009C0EB2"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133" w:name="_Toc180155097"/>
      <w:bookmarkStart w:id="134" w:name="_Toc201920531"/>
      <w:bookmarkEnd w:id="127"/>
      <w:r w:rsidRPr="000D58BD">
        <w:rPr>
          <w:rFonts w:cstheme="minorHAnsi"/>
          <w:sz w:val="32"/>
          <w:szCs w:val="32"/>
        </w:rPr>
        <w:t>CLAUSE DE RÉEXAMEN</w:t>
      </w:r>
      <w:bookmarkEnd w:id="133"/>
      <w:bookmarkEnd w:id="134"/>
      <w:r w:rsidRPr="000D58BD">
        <w:rPr>
          <w:rFonts w:cstheme="minorHAnsi"/>
          <w:sz w:val="32"/>
          <w:szCs w:val="32"/>
        </w:rPr>
        <w:t xml:space="preserve"> </w:t>
      </w:r>
    </w:p>
    <w:p w14:paraId="4F6E906D" w14:textId="77777777" w:rsidR="009C0EB2" w:rsidRPr="00416CFA" w:rsidRDefault="009C0EB2" w:rsidP="009C0EB2">
      <w:pPr>
        <w:spacing w:after="240"/>
        <w:jc w:val="both"/>
        <w:rPr>
          <w:rFonts w:cstheme="minorHAnsi"/>
          <w:sz w:val="20"/>
          <w:szCs w:val="20"/>
        </w:rPr>
      </w:pPr>
      <w:r w:rsidRPr="00416CFA">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327BC5A7" w:rsidR="009C0EB2" w:rsidRPr="00E4760B" w:rsidRDefault="009C0EB2" w:rsidP="00695710">
      <w:pPr>
        <w:pStyle w:val="Titre2"/>
      </w:pPr>
      <w:bookmarkStart w:id="135" w:name="_Toc180155098"/>
      <w:r w:rsidRPr="00E4760B">
        <w:t>Modification et/ou ajout</w:t>
      </w:r>
      <w:r w:rsidR="00912797">
        <w:t xml:space="preserve"> </w:t>
      </w:r>
      <w:r w:rsidRPr="00E4760B">
        <w:t>de prestation</w:t>
      </w:r>
      <w:bookmarkEnd w:id="135"/>
      <w:r w:rsidR="00912797">
        <w:t>s</w:t>
      </w:r>
    </w:p>
    <w:p w14:paraId="38B6B304" w14:textId="7C6D4B6F" w:rsidR="009C0EB2" w:rsidRPr="00416CFA" w:rsidRDefault="009C0EB2" w:rsidP="009C0EB2">
      <w:pPr>
        <w:spacing w:after="240"/>
        <w:jc w:val="both"/>
        <w:rPr>
          <w:rFonts w:cstheme="minorHAnsi"/>
          <w:sz w:val="20"/>
          <w:szCs w:val="20"/>
        </w:rPr>
      </w:pPr>
      <w:r w:rsidRPr="00416CFA">
        <w:rPr>
          <w:rFonts w:cstheme="minorHAnsi"/>
          <w:sz w:val="20"/>
          <w:szCs w:val="20"/>
        </w:rPr>
        <w:t>Pendant la durée d’exécution du marché, les parties peuvent convenir de modifications et/ou d’ajouts d’une (des) prestation(s).</w:t>
      </w:r>
    </w:p>
    <w:p w14:paraId="53FE6310" w14:textId="77777777" w:rsidR="009C0EB2" w:rsidRPr="00416CFA" w:rsidRDefault="009C0EB2" w:rsidP="009C0EB2">
      <w:pPr>
        <w:spacing w:after="0"/>
        <w:jc w:val="both"/>
        <w:rPr>
          <w:rFonts w:cstheme="minorHAnsi"/>
          <w:sz w:val="20"/>
          <w:szCs w:val="20"/>
        </w:rPr>
      </w:pPr>
      <w:r w:rsidRPr="00416CFA">
        <w:rPr>
          <w:rFonts w:cstheme="minorHAnsi"/>
          <w:sz w:val="20"/>
          <w:szCs w:val="20"/>
        </w:rPr>
        <w:t>Sont notamment concernés (liste non limitative et non exhaustive) :</w:t>
      </w:r>
    </w:p>
    <w:p w14:paraId="612B4902" w14:textId="77777777" w:rsidR="009C0EB2" w:rsidRPr="00416CFA" w:rsidRDefault="009C0EB2" w:rsidP="005B0A85">
      <w:pPr>
        <w:pStyle w:val="Paragraphedeliste"/>
        <w:numPr>
          <w:ilvl w:val="0"/>
          <w:numId w:val="38"/>
        </w:numPr>
        <w:spacing w:after="0"/>
        <w:jc w:val="both"/>
        <w:rPr>
          <w:rFonts w:cstheme="minorHAnsi"/>
          <w:sz w:val="20"/>
          <w:szCs w:val="20"/>
        </w:rPr>
      </w:pPr>
      <w:r w:rsidRPr="00416CFA">
        <w:rPr>
          <w:rFonts w:cstheme="minorHAnsi"/>
          <w:sz w:val="20"/>
          <w:szCs w:val="20"/>
        </w:rPr>
        <w:t xml:space="preserve">Les modifications et/ou ajouts rendus nécessaires </w:t>
      </w:r>
      <w:proofErr w:type="gramStart"/>
      <w:r w:rsidRPr="00416CFA">
        <w:rPr>
          <w:rFonts w:cstheme="minorHAnsi"/>
          <w:sz w:val="20"/>
          <w:szCs w:val="20"/>
        </w:rPr>
        <w:t>suite à des évolutions</w:t>
      </w:r>
      <w:proofErr w:type="gramEnd"/>
      <w:r w:rsidRPr="00416CFA">
        <w:rPr>
          <w:rFonts w:cstheme="minorHAnsi"/>
          <w:sz w:val="20"/>
          <w:szCs w:val="20"/>
        </w:rPr>
        <w:t xml:space="preserve"> d’ordre technique ou technologique.</w:t>
      </w:r>
    </w:p>
    <w:p w14:paraId="549CB6A7" w14:textId="77777777" w:rsidR="009C0EB2" w:rsidRPr="00416CFA" w:rsidRDefault="009C0EB2" w:rsidP="009C0EB2">
      <w:pPr>
        <w:spacing w:after="0"/>
        <w:ind w:left="709"/>
        <w:jc w:val="both"/>
        <w:rPr>
          <w:rFonts w:cstheme="minorHAnsi"/>
          <w:sz w:val="20"/>
          <w:szCs w:val="20"/>
        </w:rPr>
      </w:pPr>
      <w:r w:rsidRPr="00416CFA">
        <w:rPr>
          <w:rFonts w:cstheme="minorHAnsi"/>
          <w:sz w:val="20"/>
          <w:szCs w:val="20"/>
        </w:rPr>
        <w:t>Ces évolutions peuvent notamment aboutir à :</w:t>
      </w:r>
    </w:p>
    <w:p w14:paraId="1B181836" w14:textId="46198728" w:rsidR="009C0EB2" w:rsidRPr="00416CFA" w:rsidRDefault="009C0EB2" w:rsidP="005B0A85">
      <w:pPr>
        <w:pStyle w:val="Paragraphedeliste"/>
        <w:numPr>
          <w:ilvl w:val="1"/>
          <w:numId w:val="38"/>
        </w:numPr>
        <w:spacing w:after="0"/>
        <w:ind w:left="1134"/>
        <w:jc w:val="both"/>
        <w:rPr>
          <w:rFonts w:cstheme="minorHAnsi"/>
          <w:sz w:val="20"/>
          <w:szCs w:val="20"/>
        </w:rPr>
      </w:pPr>
      <w:r w:rsidRPr="00416CFA">
        <w:rPr>
          <w:rFonts w:cstheme="minorHAnsi"/>
          <w:sz w:val="20"/>
          <w:szCs w:val="20"/>
        </w:rPr>
        <w:t xml:space="preserve">La substitution de la prestation par une prestation </w:t>
      </w:r>
      <w:r w:rsidR="008B18C5">
        <w:rPr>
          <w:rFonts w:cstheme="minorHAnsi"/>
          <w:sz w:val="20"/>
          <w:szCs w:val="20"/>
        </w:rPr>
        <w:t xml:space="preserve">de </w:t>
      </w:r>
      <w:r w:rsidRPr="00416CFA">
        <w:rPr>
          <w:rFonts w:cstheme="minorHAnsi"/>
          <w:sz w:val="20"/>
          <w:szCs w:val="20"/>
        </w:rPr>
        <w:t>remplacement conforme aux spécifications fonctionnelles prévues au marché et a minima techniquement équivalent à la prestation proposé</w:t>
      </w:r>
      <w:r w:rsidR="008B18C5">
        <w:rPr>
          <w:rFonts w:cstheme="minorHAnsi"/>
          <w:sz w:val="20"/>
          <w:szCs w:val="20"/>
        </w:rPr>
        <w:t xml:space="preserve">e </w:t>
      </w:r>
      <w:r w:rsidRPr="00416CFA">
        <w:rPr>
          <w:rFonts w:cstheme="minorHAnsi"/>
          <w:sz w:val="20"/>
          <w:szCs w:val="20"/>
        </w:rPr>
        <w:t>initialement ;</w:t>
      </w:r>
    </w:p>
    <w:p w14:paraId="0665868B" w14:textId="5C62DD00" w:rsidR="009C0EB2" w:rsidRPr="00416CFA" w:rsidRDefault="009C0EB2" w:rsidP="005B0A85">
      <w:pPr>
        <w:pStyle w:val="Paragraphedeliste"/>
        <w:numPr>
          <w:ilvl w:val="1"/>
          <w:numId w:val="38"/>
        </w:numPr>
        <w:ind w:left="1134"/>
        <w:jc w:val="both"/>
        <w:rPr>
          <w:rFonts w:cstheme="minorHAnsi"/>
          <w:sz w:val="20"/>
          <w:szCs w:val="20"/>
        </w:rPr>
      </w:pPr>
      <w:r w:rsidRPr="00416CFA">
        <w:rPr>
          <w:rFonts w:cstheme="minorHAnsi"/>
          <w:sz w:val="20"/>
          <w:szCs w:val="20"/>
        </w:rPr>
        <w:t>Et/ou l’ajout d’une nouvelle prestation l par déclinaison fonctionnelle ou accessoire ou option à celui déjà existant au marché.</w:t>
      </w:r>
    </w:p>
    <w:p w14:paraId="7FE73B70" w14:textId="77777777" w:rsidR="009C0EB2" w:rsidRPr="00416CFA" w:rsidRDefault="009C0EB2" w:rsidP="005B0A85">
      <w:pPr>
        <w:pStyle w:val="Paragraphedeliste"/>
        <w:numPr>
          <w:ilvl w:val="0"/>
          <w:numId w:val="38"/>
        </w:numPr>
        <w:spacing w:before="240"/>
        <w:jc w:val="both"/>
        <w:rPr>
          <w:rFonts w:cstheme="minorHAnsi"/>
          <w:sz w:val="20"/>
          <w:szCs w:val="20"/>
        </w:rPr>
      </w:pPr>
      <w:r w:rsidRPr="00416CFA">
        <w:rPr>
          <w:rFonts w:cstheme="minorHAnsi"/>
          <w:sz w:val="20"/>
          <w:szCs w:val="20"/>
        </w:rPr>
        <w:t xml:space="preserve">Les modifications et/ou les ajouts rendus nécessaires </w:t>
      </w:r>
      <w:proofErr w:type="gramStart"/>
      <w:r w:rsidRPr="00416CFA">
        <w:rPr>
          <w:rFonts w:cstheme="minorHAnsi"/>
          <w:sz w:val="20"/>
          <w:szCs w:val="20"/>
        </w:rPr>
        <w:t>suite à une</w:t>
      </w:r>
      <w:proofErr w:type="gramEnd"/>
      <w:r w:rsidRPr="00416CFA">
        <w:rPr>
          <w:rFonts w:cstheme="minorHAnsi"/>
          <w:sz w:val="20"/>
          <w:szCs w:val="20"/>
        </w:rPr>
        <w:t xml:space="preserve"> évolution réglementaire et/ou normative ;</w:t>
      </w:r>
    </w:p>
    <w:p w14:paraId="64E039B0" w14:textId="60958D5F" w:rsidR="009C0EB2" w:rsidRPr="008B18C5" w:rsidRDefault="009C0EB2" w:rsidP="005B0A85">
      <w:pPr>
        <w:pStyle w:val="Paragraphedeliste"/>
        <w:numPr>
          <w:ilvl w:val="0"/>
          <w:numId w:val="38"/>
        </w:numPr>
        <w:jc w:val="both"/>
        <w:rPr>
          <w:rFonts w:cstheme="minorHAnsi"/>
          <w:sz w:val="20"/>
          <w:szCs w:val="20"/>
        </w:rPr>
      </w:pPr>
      <w:r w:rsidRPr="00416CFA">
        <w:rPr>
          <w:rFonts w:cstheme="minorHAnsi"/>
          <w:sz w:val="20"/>
          <w:szCs w:val="20"/>
        </w:rPr>
        <w:t xml:space="preserve">Les </w:t>
      </w:r>
      <w:r w:rsidRPr="008B18C5">
        <w:rPr>
          <w:rFonts w:cstheme="minorHAnsi"/>
          <w:sz w:val="20"/>
          <w:szCs w:val="20"/>
        </w:rPr>
        <w:t>modification et/ou ajouts rendus nécessaires à la bonne exécution du marché. La prestation est nécessaire à la bonne exécution du marché lorsqu’il permet de répondre à une évolution du besoin identifié par le pouvoir adjudicateur. La prestation n’était pas commercialisé</w:t>
      </w:r>
      <w:r w:rsidR="008B18C5" w:rsidRPr="008B18C5">
        <w:rPr>
          <w:rFonts w:cstheme="minorHAnsi"/>
          <w:sz w:val="20"/>
          <w:szCs w:val="20"/>
        </w:rPr>
        <w:t>e</w:t>
      </w:r>
      <w:r w:rsidRPr="008B18C5">
        <w:rPr>
          <w:rFonts w:cstheme="minorHAnsi"/>
          <w:sz w:val="20"/>
          <w:szCs w:val="20"/>
        </w:rPr>
        <w:t xml:space="preserve"> au moment du dépôt des offres du présent marché ou non mentionné(e) dans le bordereau de prix du présent marché.</w:t>
      </w:r>
    </w:p>
    <w:p w14:paraId="0911F47A" w14:textId="77777777" w:rsidR="009C0EB2" w:rsidRPr="008B18C5" w:rsidRDefault="009C0EB2" w:rsidP="009C0EB2">
      <w:pPr>
        <w:ind w:left="709"/>
        <w:jc w:val="both"/>
        <w:rPr>
          <w:rFonts w:cstheme="minorHAnsi"/>
          <w:sz w:val="20"/>
          <w:szCs w:val="20"/>
        </w:rPr>
      </w:pPr>
      <w:r w:rsidRPr="008B18C5">
        <w:rPr>
          <w:rFonts w:cstheme="minorHAnsi"/>
          <w:sz w:val="20"/>
          <w:szCs w:val="20"/>
        </w:rPr>
        <w:t>Sont notamment concernés :</w:t>
      </w:r>
    </w:p>
    <w:p w14:paraId="10DC9024" w14:textId="76ACDC8A" w:rsidR="009C0EB2" w:rsidRPr="008B18C5" w:rsidRDefault="009C0EB2" w:rsidP="005B0A85">
      <w:pPr>
        <w:pStyle w:val="Paragraphedeliste"/>
        <w:numPr>
          <w:ilvl w:val="0"/>
          <w:numId w:val="39"/>
        </w:numPr>
        <w:ind w:left="1134"/>
        <w:jc w:val="both"/>
        <w:rPr>
          <w:rFonts w:cstheme="minorHAnsi"/>
          <w:bCs/>
          <w:sz w:val="20"/>
          <w:szCs w:val="20"/>
        </w:rPr>
      </w:pPr>
      <w:r w:rsidRPr="008B18C5">
        <w:rPr>
          <w:rFonts w:cstheme="minorHAnsi"/>
          <w:bCs/>
          <w:sz w:val="20"/>
          <w:szCs w:val="20"/>
        </w:rPr>
        <w:t>Les évolutions liées à la hausse ou à la baisse du nombre de collaborateurs du Groupe CCI Paris Ile-de-France, utilisateurs des prestations objet du présent marché, ainsi que la diminution ou l’ajout du nombre de bureau(x) ;</w:t>
      </w:r>
    </w:p>
    <w:p w14:paraId="789261CF" w14:textId="46671FE5" w:rsidR="009C0EB2" w:rsidRPr="008B18C5" w:rsidRDefault="00833AAC" w:rsidP="005B0A85">
      <w:pPr>
        <w:pStyle w:val="Paragraphedeliste"/>
        <w:numPr>
          <w:ilvl w:val="0"/>
          <w:numId w:val="39"/>
        </w:numPr>
        <w:ind w:left="1134"/>
        <w:jc w:val="both"/>
        <w:rPr>
          <w:rFonts w:cstheme="minorHAnsi"/>
          <w:bCs/>
          <w:sz w:val="20"/>
          <w:szCs w:val="20"/>
        </w:rPr>
      </w:pPr>
      <w:r w:rsidRPr="008B18C5">
        <w:rPr>
          <w:rFonts w:cstheme="minorHAnsi"/>
          <w:bCs/>
          <w:sz w:val="20"/>
          <w:szCs w:val="20"/>
        </w:rPr>
        <w:t>Les évolutions liées à la diminution ou l’ajout de site(s)</w:t>
      </w:r>
    </w:p>
    <w:p w14:paraId="22BF2CE6" w14:textId="77777777" w:rsidR="009C0EB2" w:rsidRPr="00593E22" w:rsidRDefault="009C0EB2" w:rsidP="00695710">
      <w:pPr>
        <w:pStyle w:val="Titre2"/>
      </w:pPr>
      <w:bookmarkStart w:id="136" w:name="_Toc180155099"/>
      <w:r w:rsidRPr="00593E22">
        <w:t>Modalités de mise en œuvre des modifications</w:t>
      </w:r>
      <w:bookmarkEnd w:id="136"/>
    </w:p>
    <w:p w14:paraId="1B2A4035"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16CFA" w:rsidRDefault="009C0EB2" w:rsidP="009C0EB2">
      <w:pPr>
        <w:spacing w:after="240"/>
        <w:jc w:val="both"/>
        <w:rPr>
          <w:rFonts w:cstheme="minorHAnsi"/>
          <w:sz w:val="20"/>
          <w:szCs w:val="20"/>
        </w:rPr>
      </w:pPr>
      <w:r w:rsidRPr="00416CFA">
        <w:rPr>
          <w:rFonts w:cstheme="minorHAnsi"/>
          <w:sz w:val="20"/>
          <w:szCs w:val="20"/>
        </w:rPr>
        <w:lastRenderedPageBreak/>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01D0567F" w:rsidR="009C0EB2" w:rsidRPr="00416CFA" w:rsidRDefault="009C0EB2" w:rsidP="005B0A85">
      <w:pPr>
        <w:pStyle w:val="Paragraphedeliste"/>
        <w:numPr>
          <w:ilvl w:val="0"/>
          <w:numId w:val="28"/>
        </w:numPr>
        <w:jc w:val="both"/>
        <w:rPr>
          <w:rFonts w:cstheme="minorHAnsi"/>
          <w:sz w:val="20"/>
          <w:szCs w:val="20"/>
        </w:rPr>
      </w:pPr>
      <w:r w:rsidRPr="00416CFA">
        <w:rPr>
          <w:rFonts w:cstheme="minorHAnsi"/>
          <w:b/>
          <w:bCs/>
          <w:sz w:val="20"/>
          <w:szCs w:val="20"/>
        </w:rPr>
        <w:t>Si la modification indiquée ci-dessus a une incidence sur l’une des informations renseignées au bordereau de prix</w:t>
      </w:r>
      <w:r w:rsidR="008B18C5">
        <w:rPr>
          <w:rFonts w:cstheme="minorHAnsi"/>
          <w:b/>
          <w:bCs/>
          <w:sz w:val="20"/>
          <w:szCs w:val="20"/>
        </w:rPr>
        <w:t xml:space="preserve">, </w:t>
      </w:r>
      <w:r w:rsidRPr="00416CFA">
        <w:rPr>
          <w:rFonts w:cstheme="minorHAnsi"/>
          <w:sz w:val="20"/>
          <w:szCs w:val="20"/>
        </w:rPr>
        <w:t>l’acceptation de la modification est formalisée par la notification d’un nouveau bordereau de prix, qui remplace le précédent.</w:t>
      </w:r>
    </w:p>
    <w:p w14:paraId="2C3F82E3" w14:textId="77777777" w:rsidR="009C0EB2" w:rsidRPr="00416CFA" w:rsidRDefault="009C0EB2" w:rsidP="009C0EB2">
      <w:pPr>
        <w:ind w:left="709"/>
        <w:jc w:val="both"/>
        <w:rPr>
          <w:rFonts w:cstheme="minorHAnsi"/>
          <w:sz w:val="20"/>
          <w:szCs w:val="20"/>
        </w:rPr>
      </w:pPr>
      <w:r w:rsidRPr="00416CFA">
        <w:rPr>
          <w:rFonts w:cstheme="minorHAnsi"/>
          <w:sz w:val="20"/>
          <w:szCs w:val="20"/>
        </w:rPr>
        <w:t>Les nouveaux prix s’appliquent aux commandes émises à compter de la notification de l’acceptation de la modification.</w:t>
      </w:r>
    </w:p>
    <w:p w14:paraId="1B8D1037" w14:textId="77777777" w:rsidR="009C0EB2" w:rsidRPr="00416CFA" w:rsidRDefault="009C0EB2" w:rsidP="009C0EB2">
      <w:pPr>
        <w:ind w:left="709"/>
        <w:jc w:val="both"/>
        <w:rPr>
          <w:rFonts w:cstheme="minorHAnsi"/>
          <w:sz w:val="20"/>
          <w:szCs w:val="20"/>
        </w:rPr>
      </w:pPr>
      <w:r w:rsidRPr="00416CFA">
        <w:rPr>
          <w:rFonts w:cstheme="minorHAnsi"/>
          <w:sz w:val="20"/>
          <w:szCs w:val="20"/>
        </w:rPr>
        <w:t>Le cas échéant, les nouveaux prix sont applicables aux mensualités suivant la modification de l’acceptation de la modification</w:t>
      </w:r>
    </w:p>
    <w:p w14:paraId="0DB3C7FA" w14:textId="77777777" w:rsidR="009C0EB2" w:rsidRDefault="009C0EB2" w:rsidP="005B0A85">
      <w:pPr>
        <w:pStyle w:val="Paragraphedeliste"/>
        <w:numPr>
          <w:ilvl w:val="0"/>
          <w:numId w:val="28"/>
        </w:numPr>
        <w:jc w:val="both"/>
        <w:rPr>
          <w:rFonts w:cstheme="minorHAnsi"/>
          <w:sz w:val="20"/>
          <w:szCs w:val="20"/>
        </w:rPr>
      </w:pPr>
      <w:r w:rsidRPr="00416CFA">
        <w:rPr>
          <w:rFonts w:cstheme="minorHAnsi"/>
          <w:b/>
          <w:bCs/>
          <w:sz w:val="20"/>
          <w:szCs w:val="20"/>
        </w:rPr>
        <w:t xml:space="preserve">Si la modification indiquée ci-dessus porte sur une des informations contenues dans le présent document, </w:t>
      </w:r>
      <w:r w:rsidRPr="00416CFA">
        <w:rPr>
          <w:rFonts w:cstheme="minorHAnsi"/>
          <w:sz w:val="20"/>
          <w:szCs w:val="20"/>
        </w:rPr>
        <w:t>elle sera formalisée par le biais d’un avenant.</w:t>
      </w:r>
    </w:p>
    <w:p w14:paraId="450B8BED" w14:textId="77777777" w:rsidR="009C0EB2" w:rsidRPr="00E4760B" w:rsidRDefault="009C0EB2" w:rsidP="00695710">
      <w:pPr>
        <w:pStyle w:val="Titre2"/>
      </w:pPr>
      <w:bookmarkStart w:id="137" w:name="_Toc180155100"/>
      <w:r w:rsidRPr="00E4760B">
        <w:t>Modifications temporaires en cas de circonstances imprévisibles</w:t>
      </w:r>
      <w:bookmarkEnd w:id="137"/>
    </w:p>
    <w:p w14:paraId="6703CF39" w14:textId="0FFABF2C" w:rsidR="009C0EB2" w:rsidRPr="00416CFA" w:rsidRDefault="0089640E" w:rsidP="009C0EB2">
      <w:pPr>
        <w:spacing w:after="240"/>
        <w:jc w:val="both"/>
        <w:rPr>
          <w:rFonts w:cstheme="minorHAnsi"/>
          <w:sz w:val="20"/>
          <w:szCs w:val="20"/>
        </w:rPr>
      </w:pPr>
      <w:r w:rsidRPr="008B18C5">
        <w:rPr>
          <w:rFonts w:cstheme="minorHAnsi"/>
          <w:bCs/>
          <w:sz w:val="20"/>
          <w:szCs w:val="20"/>
        </w:rPr>
        <w:t xml:space="preserve">En application de l’article 25 du CCAG FCS, </w:t>
      </w:r>
      <w:r w:rsidRPr="008B18C5">
        <w:rPr>
          <w:rFonts w:cstheme="minorHAnsi"/>
          <w:sz w:val="20"/>
          <w:szCs w:val="20"/>
        </w:rPr>
        <w:t>l</w:t>
      </w:r>
      <w:r w:rsidR="009C0EB2" w:rsidRPr="008B18C5">
        <w:rPr>
          <w:rFonts w:cstheme="minorHAnsi"/>
          <w:sz w:val="20"/>
          <w:szCs w:val="20"/>
        </w:rPr>
        <w:t xml:space="preserve">orsque la poursuite de l’exécution </w:t>
      </w:r>
      <w:r w:rsidR="009C0EB2" w:rsidRPr="00416CFA">
        <w:rPr>
          <w:rFonts w:cstheme="minorHAnsi"/>
          <w:sz w:val="20"/>
          <w:szCs w:val="20"/>
        </w:rPr>
        <w:t>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1831AC87" w14:textId="77777777" w:rsidR="009C0EB2" w:rsidRPr="00416CFA" w:rsidRDefault="009C0EB2" w:rsidP="005B0A85">
      <w:pPr>
        <w:pStyle w:val="Paragraphedeliste"/>
        <w:numPr>
          <w:ilvl w:val="0"/>
          <w:numId w:val="28"/>
        </w:numPr>
        <w:jc w:val="both"/>
        <w:rPr>
          <w:rFonts w:cstheme="minorHAnsi"/>
          <w:sz w:val="20"/>
          <w:szCs w:val="20"/>
        </w:rPr>
      </w:pPr>
      <w:bookmarkStart w:id="138" w:name="_Hlk141693337"/>
      <w:r w:rsidRPr="00416CFA">
        <w:rPr>
          <w:rFonts w:cstheme="minorHAnsi"/>
          <w:sz w:val="20"/>
          <w:szCs w:val="20"/>
        </w:rPr>
        <w:t>Une modification des références initiales de produits par des références conformes aux conditions et normes similaires au présent marché ;</w:t>
      </w:r>
    </w:p>
    <w:p w14:paraId="44B48352"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sz w:val="20"/>
          <w:szCs w:val="20"/>
        </w:rPr>
        <w:t>Une prestation de substitution permettant d’assurer la continuité de l’exécution contractuelle sans surcoût :</w:t>
      </w:r>
    </w:p>
    <w:p w14:paraId="5C1EB72E"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sz w:val="20"/>
          <w:szCs w:val="20"/>
        </w:rPr>
        <w:t>Une modification des délais contractuels ;</w:t>
      </w:r>
    </w:p>
    <w:p w14:paraId="21664A1C" w14:textId="77777777" w:rsidR="009C0EB2" w:rsidRPr="00416CFA" w:rsidRDefault="009C0EB2" w:rsidP="005B0A85">
      <w:pPr>
        <w:pStyle w:val="Paragraphedeliste"/>
        <w:numPr>
          <w:ilvl w:val="0"/>
          <w:numId w:val="28"/>
        </w:numPr>
        <w:spacing w:after="240"/>
        <w:jc w:val="both"/>
        <w:rPr>
          <w:rFonts w:cstheme="minorHAnsi"/>
          <w:sz w:val="20"/>
          <w:szCs w:val="20"/>
        </w:rPr>
      </w:pPr>
      <w:r w:rsidRPr="00416CFA">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38"/>
    <w:p w14:paraId="6C35EB50" w14:textId="77777777" w:rsidR="009C0EB2" w:rsidRPr="00416CFA" w:rsidRDefault="009C0EB2" w:rsidP="009C0EB2">
      <w:pPr>
        <w:spacing w:after="240"/>
        <w:jc w:val="both"/>
        <w:rPr>
          <w:rFonts w:cstheme="minorHAnsi"/>
          <w:sz w:val="20"/>
          <w:szCs w:val="20"/>
        </w:rPr>
      </w:pPr>
      <w:r w:rsidRPr="00416CFA">
        <w:rPr>
          <w:rFonts w:cstheme="minorHAnsi"/>
          <w:sz w:val="20"/>
          <w:szCs w:val="20"/>
        </w:rPr>
        <w:t>Cette demande est accompagnée de justificatifs permettant d’apprécier le bien-fondé de la demande.</w:t>
      </w:r>
    </w:p>
    <w:p w14:paraId="6B913F6A" w14:textId="77777777" w:rsidR="009C0EB2" w:rsidRPr="00416CFA" w:rsidRDefault="009C0EB2" w:rsidP="009C0EB2">
      <w:pPr>
        <w:spacing w:after="240"/>
        <w:jc w:val="both"/>
        <w:rPr>
          <w:rFonts w:cstheme="minorHAnsi"/>
          <w:sz w:val="20"/>
          <w:szCs w:val="20"/>
        </w:rPr>
      </w:pPr>
      <w:r w:rsidRPr="00416CFA">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416CFA" w:rsidRDefault="009C0EB2" w:rsidP="009C0EB2">
      <w:pPr>
        <w:spacing w:after="240"/>
        <w:jc w:val="both"/>
        <w:rPr>
          <w:rFonts w:cstheme="minorHAnsi"/>
          <w:sz w:val="20"/>
          <w:szCs w:val="20"/>
        </w:rPr>
      </w:pPr>
      <w:r w:rsidRPr="00416CFA">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16CFA" w:rsidRDefault="009C0EB2" w:rsidP="009C0EB2">
      <w:pPr>
        <w:spacing w:after="240"/>
        <w:jc w:val="both"/>
        <w:rPr>
          <w:rFonts w:cstheme="minorHAnsi"/>
          <w:sz w:val="20"/>
          <w:szCs w:val="20"/>
        </w:rPr>
      </w:pPr>
      <w:r w:rsidRPr="00416CFA">
        <w:rPr>
          <w:rFonts w:cstheme="minorHAnsi"/>
          <w:sz w:val="20"/>
          <w:szCs w:val="20"/>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Default="009C0EB2" w:rsidP="009C0EB2">
      <w:pPr>
        <w:spacing w:after="240"/>
        <w:jc w:val="both"/>
        <w:rPr>
          <w:rFonts w:cstheme="minorHAnsi"/>
          <w:sz w:val="20"/>
          <w:szCs w:val="20"/>
        </w:rPr>
      </w:pPr>
      <w:r w:rsidRPr="00416CFA">
        <w:rPr>
          <w:rFonts w:cstheme="minorHAnsi"/>
          <w:sz w:val="20"/>
          <w:szCs w:val="20"/>
        </w:rPr>
        <w:t>Aucune reconduction tacite n’est possible.</w:t>
      </w:r>
    </w:p>
    <w:p w14:paraId="1ADE8C3C" w14:textId="37D67F69" w:rsidR="005F014E" w:rsidRPr="00B06823" w:rsidRDefault="005F014E" w:rsidP="005B0A85">
      <w:pPr>
        <w:pStyle w:val="Titre1"/>
        <w:numPr>
          <w:ilvl w:val="0"/>
          <w:numId w:val="12"/>
        </w:numPr>
        <w:pBdr>
          <w:top w:val="single" w:sz="2" w:space="1" w:color="auto"/>
          <w:bottom w:val="single" w:sz="12" w:space="1" w:color="auto"/>
        </w:pBdr>
        <w:spacing w:before="600" w:after="360"/>
        <w:ind w:left="142" w:hanging="76"/>
        <w:jc w:val="both"/>
        <w:rPr>
          <w:rFonts w:cstheme="minorHAnsi"/>
          <w:sz w:val="32"/>
          <w:szCs w:val="32"/>
        </w:rPr>
      </w:pPr>
      <w:bookmarkStart w:id="139" w:name="_Toc180155101"/>
      <w:bookmarkStart w:id="140" w:name="_Toc201920532"/>
      <w:r w:rsidRPr="00B06823">
        <w:rPr>
          <w:rFonts w:cstheme="minorHAnsi"/>
          <w:sz w:val="32"/>
          <w:szCs w:val="32"/>
        </w:rPr>
        <w:lastRenderedPageBreak/>
        <w:t>SOUS-TRAITANCE</w:t>
      </w:r>
      <w:bookmarkEnd w:id="139"/>
      <w:bookmarkEnd w:id="140"/>
      <w:r w:rsidR="007A409C">
        <w:rPr>
          <w:rFonts w:cstheme="minorHAnsi"/>
          <w:sz w:val="32"/>
          <w:szCs w:val="32"/>
        </w:rPr>
        <w:t xml:space="preserve"> </w:t>
      </w:r>
    </w:p>
    <w:p w14:paraId="07BAA10D" w14:textId="77777777" w:rsidR="005F014E" w:rsidRDefault="005F014E" w:rsidP="005F014E">
      <w:pPr>
        <w:jc w:val="both"/>
        <w:rPr>
          <w:rFonts w:cstheme="minorHAnsi"/>
          <w:sz w:val="20"/>
        </w:rPr>
      </w:pPr>
      <w:r w:rsidRPr="00711191">
        <w:rPr>
          <w:rFonts w:cstheme="minorHAnsi"/>
          <w:sz w:val="20"/>
        </w:rPr>
        <w:t>Le titulaire du marché peut recourir à la sous-traitance dans les conditions définies aux articles R2193-1 et suivants du Code de la Commande Publique.</w:t>
      </w:r>
    </w:p>
    <w:p w14:paraId="1DC111D1" w14:textId="77777777" w:rsidR="005F014E" w:rsidRPr="00711191" w:rsidRDefault="005F014E" w:rsidP="005F014E">
      <w:pPr>
        <w:jc w:val="both"/>
        <w:rPr>
          <w:rFonts w:cstheme="minorHAnsi"/>
          <w:sz w:val="20"/>
        </w:rPr>
      </w:pPr>
      <w:r w:rsidRPr="009A7152">
        <w:rPr>
          <w:rFonts w:cstheme="minorHAnsi"/>
          <w:sz w:val="20"/>
        </w:rPr>
        <w:t>La sous-traitance totale du marché est interdite.</w:t>
      </w:r>
    </w:p>
    <w:p w14:paraId="12D54B35" w14:textId="77777777" w:rsidR="005F014E" w:rsidRPr="00B06823" w:rsidRDefault="005F014E" w:rsidP="005B0A85">
      <w:pPr>
        <w:pStyle w:val="Titre1"/>
        <w:numPr>
          <w:ilvl w:val="0"/>
          <w:numId w:val="12"/>
        </w:numPr>
        <w:pBdr>
          <w:top w:val="single" w:sz="2" w:space="1" w:color="auto"/>
          <w:bottom w:val="single" w:sz="12" w:space="1" w:color="auto"/>
        </w:pBdr>
        <w:spacing w:before="600" w:after="360"/>
        <w:ind w:left="426" w:hanging="360"/>
        <w:jc w:val="both"/>
        <w:rPr>
          <w:rFonts w:cstheme="minorHAnsi"/>
          <w:sz w:val="32"/>
          <w:szCs w:val="32"/>
        </w:rPr>
      </w:pPr>
      <w:bookmarkStart w:id="141" w:name="_Toc180155102"/>
      <w:bookmarkStart w:id="142" w:name="_Toc201920533"/>
      <w:r w:rsidRPr="00B06823">
        <w:rPr>
          <w:rFonts w:cstheme="minorHAnsi"/>
          <w:sz w:val="32"/>
          <w:szCs w:val="32"/>
        </w:rPr>
        <w:t>CESSION DU MARCHÉ</w:t>
      </w:r>
      <w:bookmarkEnd w:id="141"/>
      <w:bookmarkEnd w:id="142"/>
    </w:p>
    <w:p w14:paraId="1BB2E049"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Cette cession ne peut remettre en cause les éléments essentiels relatifs au choix du titulaire et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lui-même.</w:t>
      </w:r>
    </w:p>
    <w:p w14:paraId="3853148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w:t>
      </w:r>
      <w:r>
        <w:rPr>
          <w:rStyle w:val="cf11"/>
          <w:rFonts w:asciiTheme="minorHAnsi" w:hAnsiTheme="minorHAnsi" w:cstheme="minorHAnsi"/>
          <w:sz w:val="20"/>
          <w:szCs w:val="20"/>
        </w:rPr>
        <w:t>u marché</w:t>
      </w:r>
      <w:r w:rsidRPr="006F2BB3">
        <w:rPr>
          <w:rStyle w:val="cf11"/>
          <w:rFonts w:asciiTheme="minorHAnsi" w:hAnsiTheme="minorHAnsi" w:cstheme="minorHAnsi"/>
          <w:sz w:val="20"/>
          <w:szCs w:val="20"/>
        </w:rPr>
        <w:t>, résultant le cas échéant d’un projet de fusion ou d’absorption de l’entreprise titulaire.</w:t>
      </w:r>
    </w:p>
    <w:p w14:paraId="664862BA"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02005CE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En cas d’acceptation de la cession du </w:t>
      </w:r>
      <w:r>
        <w:rPr>
          <w:rStyle w:val="cf11"/>
          <w:rFonts w:asciiTheme="minorHAnsi" w:hAnsiTheme="minorHAnsi" w:cstheme="minorHAnsi"/>
          <w:sz w:val="20"/>
          <w:szCs w:val="20"/>
        </w:rPr>
        <w:t xml:space="preserve">marché </w:t>
      </w:r>
      <w:r w:rsidRPr="006F2BB3">
        <w:rPr>
          <w:rStyle w:val="cf11"/>
          <w:rFonts w:asciiTheme="minorHAnsi" w:hAnsiTheme="minorHAnsi" w:cstheme="minorHAnsi"/>
          <w:sz w:val="20"/>
          <w:szCs w:val="20"/>
        </w:rPr>
        <w:t xml:space="preserve">par le pouvoir adjudicateur, elle fera l’objet d’un avenant constatant le transfert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nouveau titulaire.</w:t>
      </w:r>
    </w:p>
    <w:p w14:paraId="62F9C464"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Dans l’hypothèse d’une cession partielle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les droits et obligations résultant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peuvent être confiés à un nouveau cotraitant ou à un cotraitant déjà membre du groupement titulaire, dans les conditions indiquées au présent article.</w:t>
      </w:r>
    </w:p>
    <w:p w14:paraId="624E50FC" w14:textId="77777777" w:rsidR="0084768B" w:rsidRPr="00B06823" w:rsidRDefault="0084768B"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43" w:name="_Toc256000008"/>
      <w:bookmarkStart w:id="144" w:name="_Toc180155104"/>
      <w:bookmarkStart w:id="145" w:name="_Hlk180414948"/>
      <w:bookmarkStart w:id="146" w:name="_Toc201920534"/>
      <w:r w:rsidRPr="00B06823">
        <w:rPr>
          <w:rFonts w:cstheme="minorHAnsi"/>
          <w:sz w:val="32"/>
          <w:szCs w:val="32"/>
        </w:rPr>
        <w:t>CONFIDENTIALITÉ ET MESURES DE SÉCURITÉ</w:t>
      </w:r>
      <w:bookmarkEnd w:id="143"/>
      <w:bookmarkEnd w:id="144"/>
      <w:bookmarkEnd w:id="146"/>
    </w:p>
    <w:bookmarkEnd w:id="145"/>
    <w:p w14:paraId="7185B3D4" w14:textId="42545CC8" w:rsidR="0084768B" w:rsidRPr="00C369F9" w:rsidRDefault="0084768B" w:rsidP="00802417">
      <w:pPr>
        <w:pStyle w:val="ParagrapheIndent1"/>
        <w:spacing w:before="240" w:after="240" w:line="232" w:lineRule="exact"/>
        <w:ind w:left="20" w:right="20"/>
        <w:jc w:val="both"/>
        <w:rPr>
          <w:rFonts w:asciiTheme="minorHAnsi" w:hAnsiTheme="minorHAnsi" w:cstheme="minorHAnsi"/>
          <w:sz w:val="20"/>
          <w:lang w:val="fr-FR"/>
        </w:rPr>
      </w:pPr>
      <w:r w:rsidRPr="00802417">
        <w:rPr>
          <w:rFonts w:asciiTheme="minorHAnsi" w:hAnsiTheme="minorHAnsi" w:cstheme="minorHAnsi"/>
          <w:sz w:val="20"/>
          <w:lang w:val="fr-FR"/>
        </w:rPr>
        <w:t xml:space="preserve">Le présent marché comporte une obligation de confidentialité telle que prévue à l'article 5.1 </w:t>
      </w:r>
      <w:r w:rsidRPr="00C369F9">
        <w:rPr>
          <w:rFonts w:asciiTheme="minorHAnsi" w:hAnsiTheme="minorHAnsi" w:cstheme="minorHAnsi"/>
          <w:sz w:val="20"/>
          <w:lang w:val="fr-FR"/>
        </w:rPr>
        <w:t xml:space="preserve">du </w:t>
      </w:r>
      <w:r w:rsidRPr="00C369F9">
        <w:rPr>
          <w:rFonts w:asciiTheme="minorHAnsi" w:eastAsia="Arial Narrow" w:hAnsiTheme="minorHAnsi" w:cstheme="minorHAnsi"/>
          <w:bCs/>
          <w:iCs/>
          <w:sz w:val="20"/>
          <w:szCs w:val="20"/>
          <w:lang w:val="fr-FR"/>
        </w:rPr>
        <w:t xml:space="preserve">CCAG </w:t>
      </w:r>
      <w:r w:rsidR="006E25BF" w:rsidRPr="00C369F9">
        <w:rPr>
          <w:rFonts w:asciiTheme="minorHAnsi" w:eastAsia="Arial Narrow" w:hAnsiTheme="minorHAnsi" w:cstheme="minorHAnsi"/>
          <w:bCs/>
          <w:iCs/>
          <w:sz w:val="20"/>
          <w:szCs w:val="20"/>
          <w:lang w:val="fr-FR"/>
        </w:rPr>
        <w:t>applicable au présent marché.</w:t>
      </w:r>
    </w:p>
    <w:p w14:paraId="3150B584" w14:textId="18E74083" w:rsidR="0084768B" w:rsidRPr="006E25BF" w:rsidRDefault="0084768B" w:rsidP="0084768B">
      <w:pPr>
        <w:spacing w:before="60"/>
        <w:jc w:val="both"/>
        <w:rPr>
          <w:rFonts w:cstheme="minorHAnsi"/>
          <w:bCs/>
          <w:sz w:val="20"/>
          <w:szCs w:val="20"/>
        </w:rPr>
      </w:pPr>
      <w:r w:rsidRPr="00C369F9">
        <w:rPr>
          <w:rFonts w:cstheme="minorHAnsi"/>
          <w:bCs/>
          <w:sz w:val="20"/>
          <w:szCs w:val="20"/>
        </w:rPr>
        <w:t xml:space="preserve">Les prestations sont soumises à des mesures de sécurité conformément à l'article 5.3 du </w:t>
      </w:r>
      <w:r w:rsidRPr="00C369F9">
        <w:rPr>
          <w:rFonts w:eastAsia="Arial Narrow" w:cstheme="minorHAnsi"/>
          <w:bCs/>
          <w:iCs/>
          <w:sz w:val="20"/>
          <w:szCs w:val="20"/>
        </w:rPr>
        <w:t xml:space="preserve">CCAG </w:t>
      </w:r>
      <w:r w:rsidR="006E25BF" w:rsidRPr="00C369F9">
        <w:rPr>
          <w:rFonts w:eastAsia="Arial Narrow" w:cstheme="minorHAnsi"/>
          <w:bCs/>
          <w:iCs/>
          <w:sz w:val="20"/>
          <w:szCs w:val="20"/>
        </w:rPr>
        <w:t>applicable au présent marché</w:t>
      </w:r>
      <w:r w:rsidR="00C369F9">
        <w:rPr>
          <w:rFonts w:eastAsia="Arial Narrow" w:cstheme="minorHAnsi"/>
          <w:bCs/>
          <w:iCs/>
          <w:sz w:val="20"/>
          <w:szCs w:val="20"/>
        </w:rPr>
        <w:t>.</w:t>
      </w:r>
    </w:p>
    <w:p w14:paraId="00505935" w14:textId="77777777" w:rsidR="0084768B" w:rsidRPr="00416CFA" w:rsidRDefault="0084768B" w:rsidP="0084768B">
      <w:pPr>
        <w:spacing w:before="60"/>
        <w:jc w:val="both"/>
        <w:rPr>
          <w:rFonts w:cstheme="minorHAnsi"/>
          <w:bCs/>
          <w:sz w:val="20"/>
          <w:szCs w:val="20"/>
        </w:rPr>
      </w:pPr>
      <w:r w:rsidRPr="00416CFA">
        <w:rPr>
          <w:rFonts w:cstheme="minorHAnsi"/>
          <w:bCs/>
          <w:sz w:val="20"/>
          <w:szCs w:val="20"/>
        </w:rPr>
        <w:t>Le titulaire doit informer ses sous-traitants des obligations de confidentialité et/ou des mesures de sécurité.</w:t>
      </w:r>
    </w:p>
    <w:p w14:paraId="77220B41" w14:textId="77777777" w:rsidR="0084768B" w:rsidRPr="00B06823" w:rsidRDefault="0084768B"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47" w:name="_Toc90560102"/>
      <w:bookmarkStart w:id="148" w:name="_Ref116369956"/>
      <w:bookmarkStart w:id="149" w:name="_Toc180155105"/>
      <w:bookmarkStart w:id="150" w:name="_Hlk180415007"/>
      <w:bookmarkStart w:id="151" w:name="_Toc201920535"/>
      <w:r w:rsidRPr="00B06823">
        <w:rPr>
          <w:rFonts w:cstheme="minorHAnsi"/>
          <w:sz w:val="32"/>
          <w:szCs w:val="32"/>
        </w:rPr>
        <w:t>PROTECTION DES DONNÉES À CARACTÈRE PERSONNEL</w:t>
      </w:r>
      <w:bookmarkEnd w:id="147"/>
      <w:bookmarkEnd w:id="148"/>
      <w:bookmarkEnd w:id="149"/>
      <w:bookmarkEnd w:id="151"/>
    </w:p>
    <w:bookmarkEnd w:id="150"/>
    <w:p w14:paraId="7016B5FF" w14:textId="3170C4D4" w:rsidR="0084768B" w:rsidRPr="00416CFA" w:rsidRDefault="0084768B" w:rsidP="00416CFA">
      <w:pPr>
        <w:pStyle w:val="ParagrapheIndent1"/>
        <w:spacing w:before="24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Conformément à l'article 5.</w:t>
      </w:r>
      <w:r w:rsidRPr="00C369F9">
        <w:rPr>
          <w:rFonts w:asciiTheme="minorHAnsi" w:hAnsiTheme="minorHAnsi" w:cstheme="minorHAnsi"/>
          <w:sz w:val="20"/>
          <w:lang w:val="fr-FR"/>
        </w:rPr>
        <w:t>2 du</w:t>
      </w:r>
      <w:r w:rsidR="006E25BF" w:rsidRPr="00C369F9">
        <w:rPr>
          <w:rFonts w:asciiTheme="minorHAnsi" w:hAnsiTheme="minorHAnsi" w:cstheme="minorHAnsi"/>
          <w:sz w:val="20"/>
          <w:lang w:val="fr-FR"/>
        </w:rPr>
        <w:t xml:space="preserve"> CCAG applicable</w:t>
      </w:r>
      <w:r w:rsidR="006E25BF" w:rsidRPr="00C369F9">
        <w:rPr>
          <w:rFonts w:asciiTheme="minorHAnsi" w:eastAsia="Arial Narrow" w:hAnsiTheme="minorHAnsi" w:cstheme="minorHAnsi"/>
          <w:bCs/>
          <w:iCs/>
          <w:sz w:val="20"/>
          <w:szCs w:val="20"/>
          <w:lang w:val="fr-FR"/>
        </w:rPr>
        <w:t xml:space="preserve"> au présent marché</w:t>
      </w:r>
      <w:r w:rsidRPr="00C369F9">
        <w:rPr>
          <w:rFonts w:asciiTheme="minorHAnsi" w:hAnsiTheme="minorHAnsi" w:cstheme="minorHAnsi"/>
          <w:sz w:val="20"/>
          <w:lang w:val="fr-FR"/>
        </w:rPr>
        <w:t>, chaque partie au</w:t>
      </w:r>
      <w:r w:rsidRPr="00416CFA">
        <w:rPr>
          <w:rFonts w:asciiTheme="minorHAnsi" w:hAnsiTheme="minorHAnsi" w:cstheme="minorHAnsi"/>
          <w:sz w:val="20"/>
          <w:lang w:val="fr-FR"/>
        </w:rPr>
        <w:t xml:space="preserve">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E4B34" w:rsidRDefault="0084768B" w:rsidP="00695710">
      <w:pPr>
        <w:pStyle w:val="Titre2"/>
      </w:pPr>
      <w:bookmarkStart w:id="152" w:name="_Toc90560103"/>
      <w:bookmarkStart w:id="153" w:name="_Ref116369233"/>
      <w:bookmarkStart w:id="154" w:name="_Toc180155106"/>
      <w:r w:rsidRPr="00FE4B34">
        <w:lastRenderedPageBreak/>
        <w:t>Description du traitement de données à caractère personnel</w:t>
      </w:r>
      <w:bookmarkEnd w:id="152"/>
      <w:bookmarkEnd w:id="153"/>
      <w:bookmarkEnd w:id="154"/>
    </w:p>
    <w:p w14:paraId="62FC75FF" w14:textId="77777777" w:rsidR="0084768B" w:rsidRPr="00416CFA" w:rsidRDefault="0084768B" w:rsidP="0084768B">
      <w:pPr>
        <w:pStyle w:val="ParagrapheIndent2"/>
        <w:spacing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FE4B34" w:rsidRDefault="0084768B" w:rsidP="00695710">
      <w:pPr>
        <w:pStyle w:val="Titre2"/>
      </w:pPr>
      <w:bookmarkStart w:id="155" w:name="_Toc90560104"/>
      <w:bookmarkStart w:id="156" w:name="_Toc180155107"/>
      <w:r w:rsidRPr="00FE4B34">
        <w:t>Obligations du titulaire</w:t>
      </w:r>
      <w:bookmarkEnd w:id="155"/>
      <w:bookmarkEnd w:id="156"/>
    </w:p>
    <w:p w14:paraId="769667A3" w14:textId="77777777" w:rsidR="0084768B" w:rsidRPr="00416CFA" w:rsidRDefault="0084768B" w:rsidP="0084768B">
      <w:pPr>
        <w:pStyle w:val="ParagrapheIndent2"/>
        <w:spacing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titulaire s'engage à :</w:t>
      </w:r>
    </w:p>
    <w:p w14:paraId="0312C637"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présenter</w:t>
      </w:r>
      <w:proofErr w:type="gramEnd"/>
      <w:r w:rsidRPr="00416CFA">
        <w:rPr>
          <w:rFonts w:asciiTheme="minorHAnsi" w:hAnsiTheme="minorHAnsi" w:cstheme="minorHAnsi"/>
          <w:sz w:val="20"/>
          <w:lang w:val="fr-FR"/>
        </w:rPr>
        <w:t xml:space="preserve"> des garanties suffisantes au sens de la loi du 6 janvier 1978 modifiée ;</w:t>
      </w:r>
    </w:p>
    <w:p w14:paraId="024AD1F9"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traiter</w:t>
      </w:r>
      <w:proofErr w:type="gramEnd"/>
      <w:r w:rsidRPr="00416CFA">
        <w:rPr>
          <w:rFonts w:asciiTheme="minorHAnsi" w:hAnsiTheme="minorHAnsi" w:cstheme="minorHAnsi"/>
          <w:sz w:val="20"/>
          <w:lang w:val="fr-FR"/>
        </w:rPr>
        <w:t xml:space="preserve"> les données uniquement pour les seules finalités du traitement ;</w:t>
      </w:r>
    </w:p>
    <w:p w14:paraId="0B65F476"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traiter</w:t>
      </w:r>
      <w:proofErr w:type="gramEnd"/>
      <w:r w:rsidRPr="00416CFA">
        <w:rPr>
          <w:rFonts w:asciiTheme="minorHAnsi" w:hAnsiTheme="minorHAnsi" w:cstheme="minorHAnsi"/>
          <w:sz w:val="20"/>
          <w:lang w:val="fr-FR"/>
        </w:rPr>
        <w:t xml:space="preserve"> les données conformément aux instructions de l'acheteur ;</w:t>
      </w:r>
    </w:p>
    <w:p w14:paraId="6160036A"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recueillir</w:t>
      </w:r>
      <w:proofErr w:type="gramEnd"/>
      <w:r w:rsidRPr="00416CFA">
        <w:rPr>
          <w:rFonts w:asciiTheme="minorHAnsi" w:hAnsiTheme="minorHAnsi" w:cstheme="minorHAnsi"/>
          <w:sz w:val="20"/>
          <w:lang w:val="fr-FR"/>
        </w:rPr>
        <w:t xml:space="preserve"> l’accord des intéressés pour toute collecte de données à caractère personnel lorsque cet accord est requis par la réglementation en la matière ;</w:t>
      </w:r>
    </w:p>
    <w:p w14:paraId="3B6FE6B3"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garantir</w:t>
      </w:r>
      <w:proofErr w:type="gramEnd"/>
      <w:r w:rsidRPr="00416CFA">
        <w:rPr>
          <w:rFonts w:asciiTheme="minorHAnsi" w:hAnsiTheme="minorHAnsi" w:cstheme="minorHAnsi"/>
          <w:sz w:val="20"/>
          <w:lang w:val="fr-FR"/>
        </w:rPr>
        <w:t xml:space="preserve"> la confidentialité des données à caractère personnel traitées dans le cadre du présent marché ;</w:t>
      </w:r>
    </w:p>
    <w:p w14:paraId="4EF22596"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veiller</w:t>
      </w:r>
      <w:proofErr w:type="gramEnd"/>
      <w:r w:rsidRPr="00416CFA">
        <w:rPr>
          <w:rFonts w:asciiTheme="minorHAnsi" w:hAnsiTheme="minorHAnsi" w:cstheme="minorHAnsi"/>
          <w:sz w:val="20"/>
          <w:lang w:val="fr-FR"/>
        </w:rPr>
        <w:t xml:space="preserve">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ne</w:t>
      </w:r>
      <w:proofErr w:type="gramEnd"/>
      <w:r w:rsidRPr="00416CFA">
        <w:rPr>
          <w:rFonts w:asciiTheme="minorHAnsi" w:hAnsiTheme="minorHAnsi" w:cstheme="minorHAnsi"/>
          <w:sz w:val="20"/>
          <w:lang w:val="fr-FR"/>
        </w:rPr>
        <w:t xml:space="preserv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12FF323C"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ne</w:t>
      </w:r>
      <w:proofErr w:type="gramEnd"/>
      <w:r w:rsidRPr="00416CFA">
        <w:rPr>
          <w:rFonts w:asciiTheme="minorHAnsi" w:hAnsiTheme="minorHAnsi" w:cstheme="minorHAnsi"/>
          <w:sz w:val="20"/>
          <w:lang w:val="fr-FR"/>
        </w:rPr>
        <w:t xml:space="preserv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prendre</w:t>
      </w:r>
      <w:proofErr w:type="gramEnd"/>
      <w:r w:rsidRPr="00416CFA">
        <w:rPr>
          <w:rFonts w:asciiTheme="minorHAnsi" w:hAnsiTheme="minorHAnsi" w:cstheme="minorHAnsi"/>
          <w:sz w:val="20"/>
          <w:lang w:val="fr-FR"/>
        </w:rPr>
        <w:t xml:space="preserv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416CFA" w:rsidRDefault="0084768B" w:rsidP="0084768B">
      <w:pPr>
        <w:pStyle w:val="ParagrapheIndent2"/>
        <w:spacing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416CFA" w:rsidRDefault="0084768B" w:rsidP="0084768B">
      <w:pPr>
        <w:pStyle w:val="ParagrapheIndent2"/>
        <w:spacing w:before="12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172A6F" w:rsidRDefault="0084768B" w:rsidP="005B0A85">
      <w:pPr>
        <w:pStyle w:val="Titre3"/>
        <w:numPr>
          <w:ilvl w:val="2"/>
          <w:numId w:val="12"/>
        </w:numPr>
        <w:ind w:left="1985"/>
        <w:jc w:val="both"/>
        <w:rPr>
          <w:rFonts w:cstheme="minorHAnsi"/>
          <w:i/>
          <w:iCs/>
          <w:color w:val="auto"/>
        </w:rPr>
      </w:pPr>
      <w:bookmarkStart w:id="157" w:name="_Toc90560105"/>
      <w:bookmarkStart w:id="158" w:name="_Toc180155108"/>
      <w:r w:rsidRPr="00172A6F">
        <w:rPr>
          <w:rFonts w:cstheme="minorHAnsi"/>
          <w:i/>
          <w:iCs/>
          <w:color w:val="auto"/>
        </w:rPr>
        <w:t>Autorisation de désignation d'un autre prestataire</w:t>
      </w:r>
      <w:bookmarkEnd w:id="157"/>
      <w:bookmarkEnd w:id="158"/>
    </w:p>
    <w:p w14:paraId="4B95AD74"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rPr>
      </w:pPr>
      <w:r w:rsidRPr="00416CFA">
        <w:rPr>
          <w:rFonts w:asciiTheme="minorHAnsi" w:hAnsiTheme="minorHAnsi" w:cstheme="minorHAnsi"/>
          <w:sz w:val="20"/>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172A6F" w:rsidRDefault="0084768B" w:rsidP="005B0A85">
      <w:pPr>
        <w:pStyle w:val="Titre3"/>
        <w:numPr>
          <w:ilvl w:val="2"/>
          <w:numId w:val="12"/>
        </w:numPr>
        <w:ind w:left="1985"/>
        <w:jc w:val="both"/>
        <w:rPr>
          <w:rFonts w:cstheme="minorHAnsi"/>
          <w:i/>
          <w:iCs/>
          <w:color w:val="auto"/>
        </w:rPr>
      </w:pPr>
      <w:bookmarkStart w:id="159" w:name="_Toc90560106"/>
      <w:bookmarkStart w:id="160" w:name="_Toc180155109"/>
      <w:r w:rsidRPr="00172A6F">
        <w:rPr>
          <w:rFonts w:cstheme="minorHAnsi"/>
          <w:i/>
          <w:iCs/>
          <w:color w:val="auto"/>
        </w:rPr>
        <w:t>Droit d'information des personnes concernées</w:t>
      </w:r>
      <w:bookmarkEnd w:id="159"/>
      <w:bookmarkEnd w:id="160"/>
    </w:p>
    <w:p w14:paraId="54B76C2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Il appartient à l'acheteur de fournir l'information aux personnes concernées par les opérations de traitement au moment de la collecte des données</w:t>
      </w:r>
    </w:p>
    <w:p w14:paraId="1BBCB956" w14:textId="77777777" w:rsidR="0084768B" w:rsidRPr="00172A6F" w:rsidRDefault="0084768B" w:rsidP="005B0A85">
      <w:pPr>
        <w:pStyle w:val="Titre3"/>
        <w:numPr>
          <w:ilvl w:val="2"/>
          <w:numId w:val="12"/>
        </w:numPr>
        <w:ind w:left="1985"/>
        <w:jc w:val="both"/>
        <w:rPr>
          <w:rFonts w:cstheme="minorHAnsi"/>
          <w:i/>
          <w:iCs/>
          <w:color w:val="auto"/>
        </w:rPr>
      </w:pPr>
      <w:bookmarkStart w:id="161" w:name="_Toc90560107"/>
      <w:bookmarkStart w:id="162" w:name="_Toc180155110"/>
      <w:r w:rsidRPr="00172A6F">
        <w:rPr>
          <w:rFonts w:cstheme="minorHAnsi"/>
          <w:i/>
          <w:iCs/>
          <w:color w:val="auto"/>
        </w:rPr>
        <w:lastRenderedPageBreak/>
        <w:t>Exercice des droits des personnes</w:t>
      </w:r>
      <w:bookmarkEnd w:id="161"/>
      <w:bookmarkEnd w:id="162"/>
    </w:p>
    <w:p w14:paraId="321ECF51"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416CFA" w:rsidRDefault="0084768B" w:rsidP="0084768B">
      <w:pPr>
        <w:pStyle w:val="ParagrapheIndent3"/>
        <w:spacing w:line="232" w:lineRule="exact"/>
        <w:ind w:left="20" w:right="20"/>
        <w:jc w:val="both"/>
        <w:rPr>
          <w:rFonts w:asciiTheme="minorHAnsi" w:hAnsiTheme="minorHAnsi" w:cstheme="minorHAnsi"/>
          <w:sz w:val="20"/>
        </w:rPr>
      </w:pPr>
      <w:r w:rsidRPr="00416CFA">
        <w:rPr>
          <w:rFonts w:asciiTheme="minorHAnsi" w:hAnsiTheme="minorHAnsi" w:cstheme="minorHAnsi"/>
          <w:sz w:val="20"/>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172A6F" w:rsidRDefault="0084768B" w:rsidP="005B0A85">
      <w:pPr>
        <w:pStyle w:val="Titre3"/>
        <w:numPr>
          <w:ilvl w:val="2"/>
          <w:numId w:val="12"/>
        </w:numPr>
        <w:ind w:left="1985"/>
        <w:jc w:val="both"/>
        <w:rPr>
          <w:rFonts w:cstheme="minorHAnsi"/>
          <w:i/>
          <w:iCs/>
          <w:color w:val="auto"/>
        </w:rPr>
      </w:pPr>
      <w:bookmarkStart w:id="163" w:name="_Toc90560108"/>
      <w:bookmarkStart w:id="164" w:name="_Toc180155111"/>
      <w:r w:rsidRPr="00172A6F">
        <w:rPr>
          <w:rFonts w:cstheme="minorHAnsi"/>
          <w:i/>
          <w:iCs/>
          <w:color w:val="auto"/>
        </w:rPr>
        <w:t>Notification des violations de données à caractère personnel</w:t>
      </w:r>
      <w:bookmarkEnd w:id="163"/>
      <w:bookmarkEnd w:id="164"/>
    </w:p>
    <w:p w14:paraId="06E5FFEE"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416CFA" w:rsidRDefault="0084768B" w:rsidP="0084768B">
      <w:pPr>
        <w:pStyle w:val="ParagrapheIndent3"/>
        <w:spacing w:before="120"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Cette notification est accompagnée de toute documentation utile afin de permettre au DPO du groupe CCIR, si nécessaire, de notifier cette violation à l'autorité de contrôle compétente.</w:t>
      </w:r>
    </w:p>
    <w:p w14:paraId="23B639DC" w14:textId="77777777" w:rsidR="0084768B" w:rsidRPr="00416CFA" w:rsidRDefault="0084768B" w:rsidP="0084768B">
      <w:pPr>
        <w:pStyle w:val="ParagrapheIndent3"/>
        <w:spacing w:line="232" w:lineRule="exact"/>
        <w:ind w:left="20" w:right="20"/>
        <w:jc w:val="both"/>
        <w:rPr>
          <w:rFonts w:asciiTheme="minorHAnsi" w:hAnsiTheme="minorHAnsi" w:cstheme="minorHAnsi"/>
          <w:sz w:val="20"/>
        </w:rPr>
      </w:pPr>
      <w:r w:rsidRPr="00416CFA">
        <w:rPr>
          <w:rFonts w:asciiTheme="minorHAnsi" w:hAnsiTheme="minorHAnsi" w:cstheme="minorHAnsi"/>
          <w:sz w:val="20"/>
        </w:rPr>
        <w:t>La notification contient au moins :</w:t>
      </w:r>
    </w:p>
    <w:p w14:paraId="20D674A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description de la nature de la violation de données à caractère personnel (catégories et nombre approximatif de personnes concernées par la violation et d'enregistrements de données) ;</w:t>
      </w:r>
    </w:p>
    <w:p w14:paraId="5E4517CF"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w:t>
      </w:r>
      <w:proofErr w:type="gramEnd"/>
      <w:r w:rsidRPr="00416CFA">
        <w:rPr>
          <w:rFonts w:asciiTheme="minorHAnsi" w:hAnsiTheme="minorHAnsi" w:cstheme="minorHAnsi"/>
          <w:sz w:val="20"/>
        </w:rPr>
        <w:t xml:space="preserve"> nom et les coordonnées du délégué à la protection des données ou d'un autre point de contact ;</w:t>
      </w:r>
    </w:p>
    <w:p w14:paraId="1BAF397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description des conséquences probables de la violation de données à caractère personnel ;</w:t>
      </w:r>
    </w:p>
    <w:p w14:paraId="2C3B6457" w14:textId="77777777" w:rsidR="0084768B" w:rsidRPr="00416CFA" w:rsidRDefault="0084768B" w:rsidP="005B0A85">
      <w:pPr>
        <w:pStyle w:val="ParagrapheIndent3"/>
        <w:numPr>
          <w:ilvl w:val="0"/>
          <w:numId w:val="23"/>
        </w:numPr>
        <w:spacing w:before="60" w:after="12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Si, et dans la mesure où il n'est pas possible de fournir toutes ces informations en même temps, les informations peuvent être communiquées de manière échelonnée sans retard indu.</w:t>
      </w:r>
    </w:p>
    <w:p w14:paraId="79CCAC2C"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rPr>
      </w:pPr>
      <w:r w:rsidRPr="00416CFA">
        <w:rPr>
          <w:rFonts w:asciiTheme="minorHAnsi" w:hAnsiTheme="minorHAnsi" w:cstheme="minorHAnsi"/>
          <w:sz w:val="20"/>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172A6F" w:rsidRDefault="0084768B" w:rsidP="005B0A85">
      <w:pPr>
        <w:pStyle w:val="Titre3"/>
        <w:numPr>
          <w:ilvl w:val="2"/>
          <w:numId w:val="12"/>
        </w:numPr>
        <w:ind w:left="1985"/>
        <w:jc w:val="both"/>
        <w:rPr>
          <w:rFonts w:cstheme="minorHAnsi"/>
          <w:i/>
          <w:iCs/>
          <w:color w:val="auto"/>
        </w:rPr>
      </w:pPr>
      <w:bookmarkStart w:id="165" w:name="_Toc90560109"/>
      <w:bookmarkStart w:id="166" w:name="_Toc180155112"/>
      <w:r w:rsidRPr="00172A6F">
        <w:rPr>
          <w:rFonts w:cstheme="minorHAnsi"/>
          <w:i/>
          <w:iCs/>
          <w:color w:val="auto"/>
        </w:rPr>
        <w:t>Aide du titulaire dans le cadre du respect par l'acheteur de ses obligations</w:t>
      </w:r>
      <w:bookmarkEnd w:id="165"/>
      <w:bookmarkEnd w:id="166"/>
    </w:p>
    <w:p w14:paraId="05A6B1D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aide l'acheteur pour la réalisation d'analyses d'impact relative à la protection des données ainsi que pour la réalisation de la consultation préalable de l'autorité de contrôle.</w:t>
      </w:r>
    </w:p>
    <w:p w14:paraId="670208BB" w14:textId="77777777" w:rsidR="0084768B" w:rsidRPr="00172A6F" w:rsidRDefault="0084768B" w:rsidP="005B0A85">
      <w:pPr>
        <w:pStyle w:val="Titre3"/>
        <w:numPr>
          <w:ilvl w:val="2"/>
          <w:numId w:val="12"/>
        </w:numPr>
        <w:ind w:left="1985"/>
        <w:jc w:val="both"/>
        <w:rPr>
          <w:rFonts w:cstheme="minorHAnsi"/>
          <w:i/>
          <w:iCs/>
          <w:color w:val="auto"/>
        </w:rPr>
      </w:pPr>
      <w:bookmarkStart w:id="167" w:name="_Toc90560110"/>
      <w:bookmarkStart w:id="168" w:name="_Toc180155113"/>
      <w:r w:rsidRPr="00172A6F">
        <w:rPr>
          <w:rFonts w:cstheme="minorHAnsi"/>
          <w:i/>
          <w:iCs/>
          <w:color w:val="auto"/>
        </w:rPr>
        <w:t>Mesures de sécurité des données à caractère personnel</w:t>
      </w:r>
      <w:bookmarkEnd w:id="167"/>
      <w:bookmarkEnd w:id="168"/>
    </w:p>
    <w:p w14:paraId="5415D688"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s'engage à mettre en œuvre les mesures de sécurité suivantes :</w:t>
      </w:r>
    </w:p>
    <w:p w14:paraId="64D40F1F"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w:t>
      </w:r>
      <w:proofErr w:type="spellStart"/>
      <w:r w:rsidRPr="00416CFA">
        <w:rPr>
          <w:rFonts w:asciiTheme="minorHAnsi" w:hAnsiTheme="minorHAnsi" w:cstheme="minorHAnsi"/>
          <w:sz w:val="20"/>
        </w:rPr>
        <w:t>pseudonymisation</w:t>
      </w:r>
      <w:proofErr w:type="spellEnd"/>
      <w:r w:rsidRPr="00416CFA">
        <w:rPr>
          <w:rFonts w:asciiTheme="minorHAnsi" w:hAnsiTheme="minorHAnsi" w:cstheme="minorHAnsi"/>
          <w:sz w:val="20"/>
        </w:rPr>
        <w:t xml:space="preserve"> et le chiffrement des données à caractère personnel</w:t>
      </w:r>
    </w:p>
    <w:p w14:paraId="365511CC"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les</w:t>
      </w:r>
      <w:proofErr w:type="gramEnd"/>
      <w:r w:rsidRPr="00416CFA">
        <w:rPr>
          <w:rFonts w:asciiTheme="minorHAnsi" w:hAnsiTheme="minorHAnsi" w:cstheme="minorHAnsi"/>
          <w:sz w:val="20"/>
        </w:rPr>
        <w:t xml:space="preserve"> moyens permettant de garantir la confidentialité, l'intégrité, la disponibilité et la résilience constantes des systèmes et des services de </w:t>
      </w:r>
      <w:proofErr w:type="gramStart"/>
      <w:r w:rsidRPr="00416CFA">
        <w:rPr>
          <w:rFonts w:asciiTheme="minorHAnsi" w:hAnsiTheme="minorHAnsi" w:cstheme="minorHAnsi"/>
          <w:sz w:val="20"/>
        </w:rPr>
        <w:t>traitement;</w:t>
      </w:r>
      <w:proofErr w:type="gramEnd"/>
    </w:p>
    <w:p w14:paraId="78988A69"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les</w:t>
      </w:r>
      <w:proofErr w:type="gramEnd"/>
      <w:r w:rsidRPr="00416CFA">
        <w:rPr>
          <w:rFonts w:asciiTheme="minorHAnsi" w:hAnsiTheme="minorHAnsi" w:cstheme="minorHAnsi"/>
          <w:sz w:val="20"/>
        </w:rPr>
        <w:t xml:space="preserve"> moyens permettant de rétablir la disponibilité des données à caractère personnel et l'accès à celles-ci dans des délais appropriés en cas d'incident physique ou </w:t>
      </w:r>
      <w:proofErr w:type="gramStart"/>
      <w:r w:rsidRPr="00416CFA">
        <w:rPr>
          <w:rFonts w:asciiTheme="minorHAnsi" w:hAnsiTheme="minorHAnsi" w:cstheme="minorHAnsi"/>
          <w:sz w:val="20"/>
        </w:rPr>
        <w:t>technique;</w:t>
      </w:r>
      <w:proofErr w:type="gramEnd"/>
    </w:p>
    <w:p w14:paraId="0F02CD0B"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une</w:t>
      </w:r>
      <w:proofErr w:type="gramEnd"/>
      <w:r w:rsidRPr="00416CFA">
        <w:rPr>
          <w:rFonts w:asciiTheme="minorHAnsi" w:hAnsiTheme="minorHAnsi" w:cstheme="minorHAnsi"/>
          <w:sz w:val="20"/>
        </w:rPr>
        <w:t xml:space="preserve"> procédure visant à tester, à analyser et à évaluer régulièrement l'efficacité des mesures techniques et organisationnelles pour assurer la sécurité du traitement.</w:t>
      </w:r>
    </w:p>
    <w:p w14:paraId="7980CBE0" w14:textId="77777777" w:rsidR="0084768B" w:rsidRPr="00416CFA" w:rsidRDefault="0084768B" w:rsidP="005B0A85">
      <w:pPr>
        <w:pStyle w:val="ParagrapheIndent3"/>
        <w:numPr>
          <w:ilvl w:val="0"/>
          <w:numId w:val="23"/>
        </w:numPr>
        <w:spacing w:before="60" w:after="12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prendre</w:t>
      </w:r>
      <w:proofErr w:type="gramEnd"/>
      <w:r w:rsidRPr="00416CFA">
        <w:rPr>
          <w:rFonts w:asciiTheme="minorHAnsi" w:hAnsiTheme="minorHAnsi" w:cstheme="minorHAnsi"/>
          <w:sz w:val="20"/>
        </w:rPr>
        <w:t xml:space="preserv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172A6F" w:rsidRDefault="0084768B" w:rsidP="005B0A85">
      <w:pPr>
        <w:pStyle w:val="Titre3"/>
        <w:numPr>
          <w:ilvl w:val="2"/>
          <w:numId w:val="12"/>
        </w:numPr>
        <w:ind w:left="1985"/>
        <w:jc w:val="both"/>
        <w:rPr>
          <w:rFonts w:cstheme="minorHAnsi"/>
          <w:i/>
          <w:iCs/>
          <w:color w:val="auto"/>
        </w:rPr>
      </w:pPr>
      <w:bookmarkStart w:id="169" w:name="_Toc90560111"/>
      <w:bookmarkStart w:id="170" w:name="_Toc180155114"/>
      <w:r w:rsidRPr="00172A6F">
        <w:rPr>
          <w:rFonts w:cstheme="minorHAnsi"/>
          <w:i/>
          <w:iCs/>
          <w:color w:val="auto"/>
        </w:rPr>
        <w:t>Durée et modalités de conservation des données</w:t>
      </w:r>
      <w:bookmarkEnd w:id="169"/>
      <w:bookmarkEnd w:id="170"/>
    </w:p>
    <w:p w14:paraId="546FBCA6"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La durée et les modalités de conservation des données sont les suivantes : durée de conservation des données limitée strictement à la durée du marché.</w:t>
      </w:r>
    </w:p>
    <w:p w14:paraId="5DA50DDC" w14:textId="77777777" w:rsidR="0084768B" w:rsidRPr="00172A6F" w:rsidRDefault="0084768B" w:rsidP="005B0A85">
      <w:pPr>
        <w:pStyle w:val="Titre3"/>
        <w:numPr>
          <w:ilvl w:val="2"/>
          <w:numId w:val="12"/>
        </w:numPr>
        <w:ind w:left="1985"/>
        <w:jc w:val="both"/>
        <w:rPr>
          <w:rFonts w:cstheme="minorHAnsi"/>
          <w:i/>
          <w:iCs/>
          <w:color w:val="auto"/>
        </w:rPr>
      </w:pPr>
      <w:bookmarkStart w:id="171" w:name="_Toc90560112"/>
      <w:bookmarkStart w:id="172" w:name="_Toc180155115"/>
      <w:r w:rsidRPr="00172A6F">
        <w:rPr>
          <w:rFonts w:cstheme="minorHAnsi"/>
          <w:i/>
          <w:iCs/>
          <w:color w:val="auto"/>
        </w:rPr>
        <w:lastRenderedPageBreak/>
        <w:t>Sort des données</w:t>
      </w:r>
      <w:bookmarkEnd w:id="171"/>
      <w:bookmarkEnd w:id="172"/>
    </w:p>
    <w:p w14:paraId="20119DC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172A6F" w:rsidRDefault="0084768B" w:rsidP="005B0A85">
      <w:pPr>
        <w:pStyle w:val="Titre3"/>
        <w:numPr>
          <w:ilvl w:val="2"/>
          <w:numId w:val="12"/>
        </w:numPr>
        <w:ind w:left="1985"/>
        <w:jc w:val="both"/>
        <w:rPr>
          <w:rFonts w:cstheme="minorHAnsi"/>
          <w:i/>
          <w:iCs/>
          <w:color w:val="auto"/>
        </w:rPr>
      </w:pPr>
      <w:bookmarkStart w:id="173" w:name="_Toc90560113"/>
      <w:bookmarkStart w:id="174" w:name="_Toc180155116"/>
      <w:r w:rsidRPr="00172A6F">
        <w:rPr>
          <w:rFonts w:cstheme="minorHAnsi"/>
          <w:i/>
          <w:iCs/>
          <w:color w:val="auto"/>
        </w:rPr>
        <w:t>Délégué à la protection des données</w:t>
      </w:r>
      <w:bookmarkEnd w:id="173"/>
      <w:bookmarkEnd w:id="174"/>
    </w:p>
    <w:p w14:paraId="3766873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172A6F" w:rsidRDefault="0084768B" w:rsidP="005B0A85">
      <w:pPr>
        <w:pStyle w:val="Titre3"/>
        <w:numPr>
          <w:ilvl w:val="2"/>
          <w:numId w:val="12"/>
        </w:numPr>
        <w:ind w:left="1985"/>
        <w:jc w:val="both"/>
        <w:rPr>
          <w:rFonts w:cstheme="minorHAnsi"/>
          <w:i/>
          <w:iCs/>
          <w:color w:val="auto"/>
        </w:rPr>
      </w:pPr>
      <w:bookmarkStart w:id="175" w:name="_Toc90560114"/>
      <w:bookmarkStart w:id="176" w:name="_Toc180155117"/>
      <w:r w:rsidRPr="00172A6F">
        <w:rPr>
          <w:rFonts w:cstheme="minorHAnsi"/>
          <w:i/>
          <w:iCs/>
          <w:color w:val="auto"/>
        </w:rPr>
        <w:t>Registre des catégories d'activités de traitement</w:t>
      </w:r>
      <w:bookmarkEnd w:id="175"/>
      <w:bookmarkEnd w:id="176"/>
    </w:p>
    <w:p w14:paraId="72F0BC9F"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déclare tenir par écrit un registre de toutes les catégories d'activités de traitement effectuées pour le compte de l'acheteur comprenant :</w:t>
      </w:r>
    </w:p>
    <w:p w14:paraId="188101D8"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w:t>
      </w:r>
      <w:proofErr w:type="gramEnd"/>
      <w:r w:rsidRPr="00416CFA">
        <w:rPr>
          <w:rFonts w:asciiTheme="minorHAnsi" w:hAnsiTheme="minorHAnsi" w:cstheme="minorHAnsi"/>
          <w:sz w:val="20"/>
        </w:rPr>
        <w:t xml:space="preserve"> nom et les coordonnées du responsable de traitement pour le compte duquel il agit, des éventuels autres prestataires et, le cas échéant, du délégué à la protection des données,</w:t>
      </w:r>
    </w:p>
    <w:p w14:paraId="28308C78"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les</w:t>
      </w:r>
      <w:proofErr w:type="gramEnd"/>
      <w:r w:rsidRPr="00416CFA">
        <w:rPr>
          <w:rFonts w:asciiTheme="minorHAnsi" w:hAnsiTheme="minorHAnsi" w:cstheme="minorHAnsi"/>
          <w:sz w:val="20"/>
        </w:rPr>
        <w:t xml:space="preserve"> catégories de traitements effectués pour le compte de l'acheteur,</w:t>
      </w:r>
    </w:p>
    <w:p w14:paraId="698998A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w:t>
      </w:r>
      <w:proofErr w:type="gramEnd"/>
      <w:r w:rsidRPr="00416CFA">
        <w:rPr>
          <w:rFonts w:asciiTheme="minorHAnsi" w:hAnsiTheme="minorHAnsi" w:cstheme="minorHAnsi"/>
          <w:sz w:val="20"/>
        </w:rPr>
        <w:t xml:space="preserv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une</w:t>
      </w:r>
      <w:proofErr w:type="gramEnd"/>
      <w:r w:rsidRPr="00416CFA">
        <w:rPr>
          <w:rFonts w:asciiTheme="minorHAnsi" w:hAnsiTheme="minorHAnsi" w:cstheme="minorHAnsi"/>
          <w:sz w:val="20"/>
        </w:rPr>
        <w:t xml:space="preserve"> description générale des mesures de sécurité techniques et organisationnelles, y compris entre autres, selon les besoins :</w:t>
      </w:r>
    </w:p>
    <w:p w14:paraId="52B5E637"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w:t>
      </w:r>
      <w:proofErr w:type="spellStart"/>
      <w:r w:rsidRPr="00416CFA">
        <w:rPr>
          <w:rFonts w:asciiTheme="minorHAnsi" w:hAnsiTheme="minorHAnsi" w:cstheme="minorHAnsi"/>
          <w:sz w:val="20"/>
        </w:rPr>
        <w:t>pseudonymisation</w:t>
      </w:r>
      <w:proofErr w:type="spellEnd"/>
      <w:r w:rsidRPr="00416CFA">
        <w:rPr>
          <w:rFonts w:asciiTheme="minorHAnsi" w:hAnsiTheme="minorHAnsi" w:cstheme="minorHAnsi"/>
          <w:sz w:val="20"/>
        </w:rPr>
        <w:t xml:space="preserve"> et le chiffrement des données à caractère </w:t>
      </w:r>
      <w:proofErr w:type="gramStart"/>
      <w:r w:rsidRPr="00416CFA">
        <w:rPr>
          <w:rFonts w:asciiTheme="minorHAnsi" w:hAnsiTheme="minorHAnsi" w:cstheme="minorHAnsi"/>
          <w:sz w:val="20"/>
        </w:rPr>
        <w:t>personnel;</w:t>
      </w:r>
      <w:proofErr w:type="gramEnd"/>
    </w:p>
    <w:p w14:paraId="274DB7A7"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des</w:t>
      </w:r>
      <w:proofErr w:type="gramEnd"/>
      <w:r w:rsidRPr="00416CFA">
        <w:rPr>
          <w:rFonts w:asciiTheme="minorHAnsi" w:hAnsiTheme="minorHAnsi" w:cstheme="minorHAnsi"/>
          <w:sz w:val="20"/>
        </w:rPr>
        <w:t xml:space="preserve"> moyens permettant de garantir la confidentialité, l'intégrité, la disponibilité et la résilience constantes des systèmes et des services de </w:t>
      </w:r>
      <w:proofErr w:type="gramStart"/>
      <w:r w:rsidRPr="00416CFA">
        <w:rPr>
          <w:rFonts w:asciiTheme="minorHAnsi" w:hAnsiTheme="minorHAnsi" w:cstheme="minorHAnsi"/>
          <w:sz w:val="20"/>
        </w:rPr>
        <w:t>traitement;</w:t>
      </w:r>
      <w:proofErr w:type="gramEnd"/>
    </w:p>
    <w:p w14:paraId="6B8B5C2E"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des</w:t>
      </w:r>
      <w:proofErr w:type="gramEnd"/>
      <w:r w:rsidRPr="00416CFA">
        <w:rPr>
          <w:rFonts w:asciiTheme="minorHAnsi" w:hAnsiTheme="minorHAnsi" w:cstheme="minorHAnsi"/>
          <w:sz w:val="20"/>
        </w:rPr>
        <w:t xml:space="preserve"> moyens permettant de rétablir la disponibilité des données à caractère personnel et l'accès à celles-ci dans des délais appropriés en cas d'incident physique ou </w:t>
      </w:r>
      <w:proofErr w:type="gramStart"/>
      <w:r w:rsidRPr="00416CFA">
        <w:rPr>
          <w:rFonts w:asciiTheme="minorHAnsi" w:hAnsiTheme="minorHAnsi" w:cstheme="minorHAnsi"/>
          <w:sz w:val="20"/>
        </w:rPr>
        <w:t>technique;</w:t>
      </w:r>
      <w:proofErr w:type="gramEnd"/>
    </w:p>
    <w:p w14:paraId="5C5C3ABC" w14:textId="77777777" w:rsidR="0084768B" w:rsidRPr="00416CFA" w:rsidRDefault="0084768B" w:rsidP="005B0A85">
      <w:pPr>
        <w:pStyle w:val="ParagrapheIndent3"/>
        <w:numPr>
          <w:ilvl w:val="0"/>
          <w:numId w:val="23"/>
        </w:numPr>
        <w:spacing w:before="60" w:after="24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une</w:t>
      </w:r>
      <w:proofErr w:type="gramEnd"/>
      <w:r w:rsidRPr="00416CFA">
        <w:rPr>
          <w:rFonts w:asciiTheme="minorHAnsi" w:hAnsiTheme="minorHAnsi" w:cstheme="minorHAnsi"/>
          <w:sz w:val="20"/>
        </w:rPr>
        <w:t xml:space="preserve"> procédure visant à tester, à analyser et à évaluer régulièrement l'efficacité des mesures techniques et organisationnelles pour assurer la sécurité du traitement.</w:t>
      </w:r>
    </w:p>
    <w:p w14:paraId="59461909" w14:textId="77777777" w:rsidR="0084768B" w:rsidRPr="00802417" w:rsidRDefault="0084768B" w:rsidP="005B0A85">
      <w:pPr>
        <w:pStyle w:val="Titre3"/>
        <w:numPr>
          <w:ilvl w:val="2"/>
          <w:numId w:val="12"/>
        </w:numPr>
        <w:ind w:left="1985"/>
        <w:jc w:val="both"/>
        <w:rPr>
          <w:rFonts w:cstheme="minorHAnsi"/>
          <w:i/>
          <w:iCs/>
          <w:color w:val="auto"/>
        </w:rPr>
      </w:pPr>
      <w:bookmarkStart w:id="177" w:name="_Toc90560115"/>
      <w:bookmarkStart w:id="178" w:name="_Toc180155118"/>
      <w:r w:rsidRPr="00802417">
        <w:rPr>
          <w:rFonts w:cstheme="minorHAnsi"/>
          <w:i/>
          <w:iCs/>
          <w:color w:val="auto"/>
        </w:rPr>
        <w:t>Documentation</w:t>
      </w:r>
      <w:bookmarkEnd w:id="177"/>
      <w:bookmarkEnd w:id="178"/>
    </w:p>
    <w:p w14:paraId="713B46D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18"/>
        </w:rPr>
      </w:pPr>
      <w:r w:rsidRPr="00416CFA">
        <w:rPr>
          <w:rFonts w:asciiTheme="minorHAnsi" w:hAnsiTheme="minorHAnsi" w:cstheme="minorHAnsi"/>
          <w:sz w:val="20"/>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FE4B34" w:rsidRDefault="0084768B" w:rsidP="00695710">
      <w:pPr>
        <w:pStyle w:val="Titre2"/>
      </w:pPr>
      <w:bookmarkStart w:id="179" w:name="_Toc90560116"/>
      <w:bookmarkStart w:id="180" w:name="_Toc180155119"/>
      <w:r w:rsidRPr="00FE4B34">
        <w:t>Obligations de l'acheteur</w:t>
      </w:r>
      <w:bookmarkEnd w:id="179"/>
      <w:bookmarkEnd w:id="180"/>
    </w:p>
    <w:p w14:paraId="07D3CECC"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18"/>
          <w:lang w:val="fr-FR"/>
        </w:rPr>
      </w:pPr>
      <w:r w:rsidRPr="00416CFA">
        <w:rPr>
          <w:rFonts w:asciiTheme="minorHAnsi" w:hAnsiTheme="minorHAnsi" w:cstheme="minorHAnsi"/>
          <w:sz w:val="20"/>
          <w:szCs w:val="18"/>
          <w:lang w:val="fr-FR"/>
        </w:rPr>
        <w:t>L'acheteur s'engage à :</w:t>
      </w:r>
    </w:p>
    <w:p w14:paraId="63B11092" w14:textId="03FF4479"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fournir</w:t>
      </w:r>
      <w:proofErr w:type="gramEnd"/>
      <w:r w:rsidRPr="00416CFA">
        <w:rPr>
          <w:rFonts w:asciiTheme="minorHAnsi" w:hAnsiTheme="minorHAnsi" w:cstheme="minorHAnsi"/>
          <w:sz w:val="20"/>
          <w:szCs w:val="18"/>
        </w:rPr>
        <w:t xml:space="preserve"> au titulaire les données visées à l'article </w:t>
      </w:r>
      <w:r w:rsidRPr="001E2CCE">
        <w:rPr>
          <w:rFonts w:asciiTheme="minorHAnsi" w:hAnsiTheme="minorHAnsi" w:cstheme="minorHAnsi"/>
          <w:sz w:val="20"/>
          <w:szCs w:val="18"/>
          <w:highlight w:val="yellow"/>
        </w:rPr>
        <w:fldChar w:fldCharType="begin"/>
      </w:r>
      <w:r w:rsidRPr="001E2CCE">
        <w:rPr>
          <w:rFonts w:asciiTheme="minorHAnsi" w:hAnsiTheme="minorHAnsi" w:cstheme="minorHAnsi"/>
          <w:sz w:val="20"/>
          <w:szCs w:val="18"/>
          <w:highlight w:val="yellow"/>
        </w:rPr>
        <w:instrText xml:space="preserve"> REF _Ref116369233 \r \h </w:instrText>
      </w:r>
      <w:r w:rsidR="00416CFA" w:rsidRPr="001E2CCE">
        <w:rPr>
          <w:rFonts w:asciiTheme="minorHAnsi" w:hAnsiTheme="minorHAnsi" w:cstheme="minorHAnsi"/>
          <w:sz w:val="20"/>
          <w:szCs w:val="18"/>
          <w:highlight w:val="yellow"/>
        </w:rPr>
        <w:instrText xml:space="preserve"> \* MERGEFORMAT </w:instrText>
      </w:r>
      <w:r w:rsidRPr="001E2CCE">
        <w:rPr>
          <w:rFonts w:asciiTheme="minorHAnsi" w:hAnsiTheme="minorHAnsi" w:cstheme="minorHAnsi"/>
          <w:sz w:val="20"/>
          <w:szCs w:val="18"/>
          <w:highlight w:val="yellow"/>
        </w:rPr>
      </w:r>
      <w:r w:rsidRPr="001E2CCE">
        <w:rPr>
          <w:rFonts w:asciiTheme="minorHAnsi" w:hAnsiTheme="minorHAnsi" w:cstheme="minorHAnsi"/>
          <w:sz w:val="20"/>
          <w:szCs w:val="18"/>
          <w:highlight w:val="yellow"/>
        </w:rPr>
        <w:fldChar w:fldCharType="separate"/>
      </w:r>
      <w:r w:rsidR="00793836">
        <w:rPr>
          <w:rFonts w:asciiTheme="minorHAnsi" w:hAnsiTheme="minorHAnsi" w:cstheme="minorHAnsi"/>
          <w:sz w:val="20"/>
          <w:szCs w:val="18"/>
          <w:highlight w:val="yellow"/>
        </w:rPr>
        <w:t>17.1</w:t>
      </w:r>
      <w:r w:rsidRPr="001E2CCE">
        <w:rPr>
          <w:rFonts w:asciiTheme="minorHAnsi" w:hAnsiTheme="minorHAnsi" w:cstheme="minorHAnsi"/>
          <w:sz w:val="20"/>
          <w:szCs w:val="18"/>
          <w:highlight w:val="yellow"/>
        </w:rPr>
        <w:fldChar w:fldCharType="end"/>
      </w:r>
      <w:r w:rsidRPr="00416CFA">
        <w:rPr>
          <w:rFonts w:asciiTheme="minorHAnsi" w:hAnsiTheme="minorHAnsi" w:cstheme="minorHAnsi"/>
          <w:sz w:val="20"/>
          <w:szCs w:val="18"/>
        </w:rPr>
        <w:t xml:space="preserve"> "Description du traitement de données à caractère personnel",</w:t>
      </w:r>
    </w:p>
    <w:p w14:paraId="1AD58E2D"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documenter</w:t>
      </w:r>
      <w:proofErr w:type="gramEnd"/>
      <w:r w:rsidRPr="00416CFA">
        <w:rPr>
          <w:rFonts w:asciiTheme="minorHAnsi" w:hAnsiTheme="minorHAnsi" w:cstheme="minorHAnsi"/>
          <w:sz w:val="20"/>
          <w:szCs w:val="18"/>
        </w:rPr>
        <w:t xml:space="preserve"> par écrit toute instruction concernant le traitement des données par le titulaire,</w:t>
      </w:r>
    </w:p>
    <w:p w14:paraId="0DBC25B9"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veiller</w:t>
      </w:r>
      <w:proofErr w:type="gramEnd"/>
      <w:r w:rsidRPr="00416CFA">
        <w:rPr>
          <w:rFonts w:asciiTheme="minorHAnsi" w:hAnsiTheme="minorHAnsi" w:cstheme="minorHAnsi"/>
          <w:sz w:val="20"/>
          <w:szCs w:val="18"/>
        </w:rPr>
        <w:t>, au préalable et pendant toute la durée du traitement, au respect des obligations prévues par le règlement européen sur la protection des données de la part du titulaire,</w:t>
      </w:r>
    </w:p>
    <w:p w14:paraId="05FFE7BA"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superviser</w:t>
      </w:r>
      <w:proofErr w:type="gramEnd"/>
      <w:r w:rsidRPr="00416CFA">
        <w:rPr>
          <w:rFonts w:asciiTheme="minorHAnsi" w:hAnsiTheme="minorHAnsi" w:cstheme="minorHAnsi"/>
          <w:sz w:val="20"/>
          <w:szCs w:val="18"/>
        </w:rPr>
        <w:t xml:space="preserve"> le traitement, y compris réaliser les audits et les inspections auprès du titulaire.</w:t>
      </w:r>
    </w:p>
    <w:p w14:paraId="22789903" w14:textId="30321D6A" w:rsidR="00CE3C95" w:rsidRPr="00B06823" w:rsidRDefault="007E38C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81" w:name="_Toc106030267"/>
      <w:bookmarkStart w:id="182" w:name="_Toc106030392"/>
      <w:bookmarkStart w:id="183" w:name="_Toc106030268"/>
      <w:bookmarkStart w:id="184" w:name="_Toc106030393"/>
      <w:bookmarkStart w:id="185" w:name="_Toc106030269"/>
      <w:bookmarkStart w:id="186" w:name="_Toc106030394"/>
      <w:bookmarkStart w:id="187" w:name="_Toc106030270"/>
      <w:bookmarkStart w:id="188" w:name="_Toc106030395"/>
      <w:bookmarkStart w:id="189" w:name="_Toc106030271"/>
      <w:bookmarkStart w:id="190" w:name="_Toc106030396"/>
      <w:bookmarkStart w:id="191" w:name="_Toc106030272"/>
      <w:bookmarkStart w:id="192" w:name="_Toc106030397"/>
      <w:bookmarkStart w:id="193" w:name="_Toc106030273"/>
      <w:bookmarkStart w:id="194" w:name="_Toc106030398"/>
      <w:bookmarkStart w:id="195" w:name="_Toc106030274"/>
      <w:bookmarkStart w:id="196" w:name="_Toc106030399"/>
      <w:bookmarkStart w:id="197" w:name="_Toc106030275"/>
      <w:bookmarkStart w:id="198" w:name="_Toc106030400"/>
      <w:bookmarkStart w:id="199" w:name="_Toc180155120"/>
      <w:bookmarkStart w:id="200" w:name="_Toc201920536"/>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rsidRPr="00B06823">
        <w:rPr>
          <w:rFonts w:cstheme="minorHAnsi"/>
          <w:sz w:val="32"/>
          <w:szCs w:val="32"/>
        </w:rPr>
        <w:t>DROIT DE PROPRIÉTÉ INDUSTRIELLE ET INTELLECTUELLE</w:t>
      </w:r>
      <w:bookmarkEnd w:id="199"/>
      <w:bookmarkEnd w:id="200"/>
    </w:p>
    <w:p w14:paraId="52268377" w14:textId="1C2546E8" w:rsidR="003B5B62" w:rsidRPr="00C053F0" w:rsidRDefault="00CE3C95" w:rsidP="00C053F0">
      <w:pPr>
        <w:pStyle w:val="ParagrapheIndent1"/>
        <w:spacing w:after="360"/>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Aucun droit de propriété intellectuelle n'est applicable à ce </w:t>
      </w:r>
      <w:r w:rsidR="001F1C8D" w:rsidRPr="001E2CCE">
        <w:rPr>
          <w:rFonts w:asciiTheme="minorHAnsi" w:hAnsiTheme="minorHAnsi" w:cstheme="minorHAnsi"/>
          <w:sz w:val="20"/>
          <w:lang w:val="fr-FR"/>
        </w:rPr>
        <w:t>marché.</w:t>
      </w:r>
      <w:bookmarkStart w:id="201" w:name="_Hlk114664729"/>
    </w:p>
    <w:p w14:paraId="26E7B610" w14:textId="5F71094F" w:rsidR="007F19A4" w:rsidRDefault="007F19A4"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02" w:name="_Toc180155128"/>
      <w:bookmarkStart w:id="203" w:name="_Toc201920537"/>
      <w:bookmarkEnd w:id="201"/>
      <w:r>
        <w:rPr>
          <w:rFonts w:cstheme="minorHAnsi"/>
          <w:sz w:val="32"/>
          <w:szCs w:val="32"/>
        </w:rPr>
        <w:lastRenderedPageBreak/>
        <w:t xml:space="preserve">DOCUMENTS </w:t>
      </w:r>
      <w:r w:rsidR="009A7152">
        <w:rPr>
          <w:rFonts w:cstheme="minorHAnsi"/>
          <w:sz w:val="32"/>
          <w:szCs w:val="32"/>
        </w:rPr>
        <w:t>À</w:t>
      </w:r>
      <w:r>
        <w:rPr>
          <w:rFonts w:cstheme="minorHAnsi"/>
          <w:sz w:val="32"/>
          <w:szCs w:val="32"/>
        </w:rPr>
        <w:t xml:space="preserve"> FOURNIR EN COURS DE M</w:t>
      </w:r>
      <w:r w:rsidR="009A7152">
        <w:rPr>
          <w:rFonts w:cstheme="minorHAnsi"/>
          <w:sz w:val="32"/>
          <w:szCs w:val="32"/>
        </w:rPr>
        <w:t>ARCHÉ</w:t>
      </w:r>
      <w:bookmarkEnd w:id="202"/>
      <w:bookmarkEnd w:id="203"/>
    </w:p>
    <w:p w14:paraId="3B0299C0" w14:textId="47DD8F48" w:rsidR="009A7152" w:rsidRPr="00AE0D81" w:rsidRDefault="000841B9" w:rsidP="00695710">
      <w:pPr>
        <w:pStyle w:val="Titre2"/>
      </w:pPr>
      <w:bookmarkStart w:id="204" w:name="_Ref180394037"/>
      <w:bookmarkStart w:id="205" w:name="_Toc180155129"/>
      <w:r w:rsidRPr="00AE0D81">
        <w:t>Attestations du code du travail en vue de la reconduction du marché</w:t>
      </w:r>
      <w:bookmarkEnd w:id="204"/>
      <w:r w:rsidRPr="00AE0D81">
        <w:t xml:space="preserve"> </w:t>
      </w:r>
      <w:bookmarkEnd w:id="205"/>
    </w:p>
    <w:p w14:paraId="5B79CA3B" w14:textId="2DABE50E" w:rsidR="000841B9" w:rsidRDefault="00F13489" w:rsidP="000841B9">
      <w:pPr>
        <w:widowControl w:val="0"/>
        <w:spacing w:before="240"/>
        <w:jc w:val="both"/>
        <w:rPr>
          <w:rFonts w:cstheme="minorHAnsi"/>
          <w:sz w:val="20"/>
          <w:szCs w:val="20"/>
        </w:rPr>
      </w:pPr>
      <w:bookmarkStart w:id="206" w:name="_Toc180155130"/>
      <w:r>
        <w:rPr>
          <w:rFonts w:cstheme="minorHAnsi"/>
          <w:sz w:val="20"/>
          <w:szCs w:val="20"/>
        </w:rPr>
        <w:t xml:space="preserve">Le </w:t>
      </w:r>
      <w:r w:rsidR="000841B9" w:rsidRPr="00B27A40">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B871C3" w:rsidRDefault="000841B9" w:rsidP="000841B9">
      <w:pPr>
        <w:widowControl w:val="0"/>
        <w:jc w:val="both"/>
        <w:rPr>
          <w:rFonts w:cstheme="minorHAnsi"/>
          <w:sz w:val="20"/>
          <w:szCs w:val="20"/>
        </w:rPr>
      </w:pPr>
      <w:r w:rsidRPr="00B27A40">
        <w:rPr>
          <w:rFonts w:cstheme="minorHAnsi"/>
          <w:sz w:val="20"/>
          <w:szCs w:val="20"/>
        </w:rPr>
        <w:t xml:space="preserve">Les pièces et attestations mentionnées ci-dessus sont déposées par le titulaire sur la plateforme en ligne mise à disposition, gratuitement, par le GIE Groupe CCI Paris Ile-de-France, à l’adresse suivante : </w:t>
      </w:r>
      <w:hyperlink r:id="rId15" w:history="1">
        <w:r w:rsidRPr="00B27A40">
          <w:rPr>
            <w:rStyle w:val="Lienhypertexte"/>
            <w:rFonts w:cstheme="minorHAnsi"/>
            <w:sz w:val="20"/>
            <w:szCs w:val="20"/>
          </w:rPr>
          <w:t>http://www.e-attestations.fr</w:t>
        </w:r>
      </w:hyperlink>
      <w:r w:rsidRPr="00B871C3">
        <w:rPr>
          <w:rFonts w:cstheme="minorHAnsi"/>
          <w:sz w:val="20"/>
          <w:szCs w:val="20"/>
        </w:rPr>
        <w:t xml:space="preserve"> </w:t>
      </w:r>
    </w:p>
    <w:p w14:paraId="76C2F160" w14:textId="4ECD33B3" w:rsidR="007C29EC" w:rsidRPr="00AE0D81" w:rsidRDefault="000841B9" w:rsidP="00695710">
      <w:pPr>
        <w:pStyle w:val="Titre2"/>
      </w:pPr>
      <w:r w:rsidRPr="00AE0D81">
        <w:t>Assurance</w:t>
      </w:r>
      <w:bookmarkEnd w:id="206"/>
      <w:r w:rsidRPr="00AE0D81">
        <w:t xml:space="preserve"> </w:t>
      </w:r>
    </w:p>
    <w:p w14:paraId="2FB2F34D" w14:textId="77777777" w:rsidR="007C29EC" w:rsidRPr="00711191" w:rsidRDefault="007C29EC" w:rsidP="007C29EC">
      <w:pPr>
        <w:spacing w:before="120"/>
        <w:jc w:val="both"/>
        <w:rPr>
          <w:rFonts w:cstheme="minorHAnsi"/>
          <w:sz w:val="20"/>
          <w:szCs w:val="20"/>
        </w:rPr>
      </w:pPr>
      <w:r w:rsidRPr="00711191">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711191" w:rsidRDefault="007C29EC" w:rsidP="007C29EC">
      <w:pPr>
        <w:spacing w:before="120"/>
        <w:jc w:val="both"/>
        <w:rPr>
          <w:rFonts w:cstheme="minorHAnsi"/>
          <w:sz w:val="20"/>
          <w:szCs w:val="20"/>
        </w:rPr>
      </w:pPr>
      <w:r w:rsidRPr="00711191">
        <w:rPr>
          <w:rFonts w:cstheme="minorHAnsi"/>
          <w:sz w:val="20"/>
          <w:szCs w:val="20"/>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711191" w:rsidRDefault="00FE496D" w:rsidP="007C29EC">
      <w:pPr>
        <w:spacing w:before="120"/>
        <w:jc w:val="both"/>
        <w:rPr>
          <w:rFonts w:cstheme="minorHAnsi"/>
          <w:sz w:val="20"/>
          <w:szCs w:val="20"/>
        </w:rPr>
      </w:pPr>
      <w:r w:rsidRPr="00711191">
        <w:rPr>
          <w:rFonts w:cstheme="minorHAnsi"/>
          <w:sz w:val="20"/>
          <w:szCs w:val="20"/>
        </w:rPr>
        <w:t>À</w:t>
      </w:r>
      <w:r w:rsidR="007C29EC" w:rsidRPr="00711191">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9C32B0" w:rsidRDefault="000841B9" w:rsidP="00695710">
      <w:pPr>
        <w:pStyle w:val="Titre2"/>
      </w:pPr>
      <w:bookmarkStart w:id="207" w:name="_Toc127452760"/>
      <w:bookmarkStart w:id="208" w:name="_Toc180155131"/>
      <w:r w:rsidRPr="009C32B0">
        <w:t xml:space="preserve">Constitution d’une base de données économiques, sociales et </w:t>
      </w:r>
      <w:bookmarkEnd w:id="207"/>
      <w:r w:rsidRPr="009C32B0">
        <w:t>environnementales</w:t>
      </w:r>
      <w:bookmarkEnd w:id="208"/>
      <w:r w:rsidRPr="009C32B0">
        <w:t xml:space="preserve"> </w:t>
      </w:r>
    </w:p>
    <w:p w14:paraId="5006F173" w14:textId="77777777" w:rsidR="00AF2127" w:rsidRPr="00711191" w:rsidRDefault="00AF2127" w:rsidP="00AF2127">
      <w:pPr>
        <w:spacing w:before="240"/>
        <w:jc w:val="both"/>
        <w:rPr>
          <w:sz w:val="20"/>
          <w:szCs w:val="20"/>
        </w:rPr>
      </w:pPr>
      <w:r w:rsidRPr="00711191">
        <w:rPr>
          <w:sz w:val="20"/>
          <w:szCs w:val="20"/>
        </w:rPr>
        <w:t>Conformément à l’article L2312-18 du Code du travail, l’UES CCI Paris Ile de France a l’obligation de constituer une base de données économiques, sociales et environnementales.</w:t>
      </w:r>
    </w:p>
    <w:p w14:paraId="3569A83D" w14:textId="3DF75FE1" w:rsidR="00AF2127" w:rsidRPr="00711191" w:rsidRDefault="00AF2127" w:rsidP="00AF2127">
      <w:pPr>
        <w:spacing w:before="240"/>
        <w:jc w:val="both"/>
        <w:rPr>
          <w:sz w:val="20"/>
          <w:szCs w:val="20"/>
        </w:rPr>
      </w:pPr>
      <w:r w:rsidRPr="00711191">
        <w:rPr>
          <w:sz w:val="20"/>
          <w:szCs w:val="20"/>
        </w:rPr>
        <w:t xml:space="preserve">Dans ce cadre, en tant que fournisseur, le titulaire de </w:t>
      </w:r>
      <w:r w:rsidR="001F1C8D" w:rsidRPr="00711191">
        <w:rPr>
          <w:sz w:val="20"/>
          <w:szCs w:val="20"/>
        </w:rPr>
        <w:t xml:space="preserve">marché </w:t>
      </w:r>
      <w:r w:rsidRPr="00711191">
        <w:rPr>
          <w:sz w:val="20"/>
          <w:szCs w:val="20"/>
        </w:rPr>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711191" w:rsidRDefault="00AF2127" w:rsidP="00AF2127">
      <w:pPr>
        <w:spacing w:before="240"/>
        <w:jc w:val="both"/>
        <w:rPr>
          <w:sz w:val="20"/>
          <w:szCs w:val="20"/>
        </w:rPr>
      </w:pPr>
      <w:r w:rsidRPr="00711191">
        <w:rPr>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11191" w:rsidRDefault="00AF2127" w:rsidP="00AF2127">
      <w:pPr>
        <w:spacing w:before="240"/>
        <w:jc w:val="both"/>
        <w:rPr>
          <w:sz w:val="20"/>
          <w:szCs w:val="20"/>
        </w:rPr>
      </w:pPr>
      <w:r w:rsidRPr="00711191">
        <w:rPr>
          <w:sz w:val="20"/>
          <w:szCs w:val="20"/>
        </w:rPr>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711191" w:rsidRDefault="00AF2127" w:rsidP="00AF2127">
      <w:pPr>
        <w:spacing w:before="240"/>
        <w:jc w:val="both"/>
        <w:rPr>
          <w:sz w:val="20"/>
          <w:szCs w:val="20"/>
        </w:rPr>
      </w:pPr>
      <w:r w:rsidRPr="00711191">
        <w:rPr>
          <w:sz w:val="20"/>
          <w:szCs w:val="20"/>
        </w:rPr>
        <w:t xml:space="preserve">En fin de </w:t>
      </w:r>
      <w:r w:rsidR="001F1C8D" w:rsidRPr="00711191">
        <w:rPr>
          <w:sz w:val="20"/>
          <w:szCs w:val="20"/>
        </w:rPr>
        <w:t>marché</w:t>
      </w:r>
      <w:r w:rsidRPr="00711191">
        <w:rPr>
          <w:sz w:val="20"/>
          <w:szCs w:val="20"/>
        </w:rPr>
        <w:t xml:space="preserve">, il sera demandé au titulaire sortant de fournir ces données pour l’année en cours, 3 mois avant la fin effective du </w:t>
      </w:r>
      <w:r w:rsidR="001F1C8D" w:rsidRPr="00711191">
        <w:rPr>
          <w:sz w:val="20"/>
          <w:szCs w:val="20"/>
        </w:rPr>
        <w:t>marché</w:t>
      </w:r>
      <w:r w:rsidRPr="00711191">
        <w:rPr>
          <w:sz w:val="20"/>
          <w:szCs w:val="20"/>
        </w:rPr>
        <w:t>.</w:t>
      </w:r>
    </w:p>
    <w:p w14:paraId="2024E81E" w14:textId="09623CD4" w:rsidR="007E6167" w:rsidRPr="00B06823" w:rsidRDefault="00C651F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09" w:name="_Toc180155132"/>
      <w:bookmarkStart w:id="210" w:name="_Ref187052608"/>
      <w:bookmarkStart w:id="211" w:name="_Toc201920538"/>
      <w:r w:rsidRPr="00B06823">
        <w:rPr>
          <w:rFonts w:cstheme="minorHAnsi"/>
          <w:sz w:val="32"/>
          <w:szCs w:val="32"/>
        </w:rPr>
        <w:t>RÉSILIATION</w:t>
      </w:r>
      <w:bookmarkEnd w:id="209"/>
      <w:bookmarkEnd w:id="210"/>
      <w:bookmarkEnd w:id="211"/>
    </w:p>
    <w:p w14:paraId="42E986E3" w14:textId="77777777" w:rsidR="007E6167" w:rsidRPr="00517BA3" w:rsidRDefault="007E6167" w:rsidP="00695710">
      <w:pPr>
        <w:pStyle w:val="Titre2"/>
      </w:pPr>
      <w:bookmarkStart w:id="212" w:name="_Ref116369191"/>
      <w:bookmarkStart w:id="213" w:name="_Toc180155133"/>
      <w:r w:rsidRPr="00517BA3">
        <w:t xml:space="preserve">Résiliation pour </w:t>
      </w:r>
      <w:r w:rsidR="00480983" w:rsidRPr="00517BA3">
        <w:t>faute du titulaire</w:t>
      </w:r>
      <w:bookmarkEnd w:id="212"/>
      <w:bookmarkEnd w:id="213"/>
    </w:p>
    <w:p w14:paraId="103FF157" w14:textId="5DEB34DB" w:rsidR="00480983" w:rsidRPr="00711191" w:rsidRDefault="00C457AD" w:rsidP="00E51E0B">
      <w:pPr>
        <w:jc w:val="both"/>
        <w:rPr>
          <w:rFonts w:cstheme="minorHAnsi"/>
          <w:sz w:val="20"/>
          <w:szCs w:val="20"/>
        </w:rPr>
      </w:pPr>
      <w:r w:rsidRPr="00711191">
        <w:rPr>
          <w:rFonts w:cstheme="minorHAnsi"/>
          <w:sz w:val="20"/>
          <w:szCs w:val="20"/>
        </w:rPr>
        <w:t xml:space="preserve">En complément à </w:t>
      </w:r>
      <w:r w:rsidRPr="00D129F2">
        <w:rPr>
          <w:rFonts w:cstheme="minorHAnsi"/>
          <w:sz w:val="20"/>
          <w:szCs w:val="20"/>
        </w:rPr>
        <w:t xml:space="preserve">l’article </w:t>
      </w:r>
      <w:r w:rsidRPr="00D129F2">
        <w:rPr>
          <w:rFonts w:cstheme="minorHAnsi"/>
          <w:bCs/>
          <w:sz w:val="20"/>
          <w:szCs w:val="20"/>
        </w:rPr>
        <w:t>41 du</w:t>
      </w:r>
      <w:r w:rsidRPr="00D129F2">
        <w:rPr>
          <w:rFonts w:cstheme="minorHAnsi"/>
          <w:sz w:val="20"/>
          <w:szCs w:val="20"/>
        </w:rPr>
        <w:t xml:space="preserve"> </w:t>
      </w:r>
      <w:r w:rsidRPr="00D129F2">
        <w:rPr>
          <w:rFonts w:cstheme="minorHAnsi"/>
          <w:bCs/>
          <w:sz w:val="20"/>
          <w:szCs w:val="20"/>
        </w:rPr>
        <w:t xml:space="preserve">CCAG FCS </w:t>
      </w:r>
      <w:r w:rsidRPr="00D129F2">
        <w:rPr>
          <w:rFonts w:cstheme="minorHAnsi"/>
          <w:sz w:val="20"/>
          <w:szCs w:val="20"/>
        </w:rPr>
        <w:t xml:space="preserve">la résiliation </w:t>
      </w:r>
      <w:r w:rsidRPr="00711191">
        <w:rPr>
          <w:rFonts w:cstheme="minorHAnsi"/>
          <w:sz w:val="20"/>
          <w:szCs w:val="20"/>
        </w:rPr>
        <w:t>pour faute du titulaire se fera aux frais et risques de celui-</w:t>
      </w:r>
      <w:r w:rsidRPr="00C369F9">
        <w:rPr>
          <w:rFonts w:cstheme="minorHAnsi"/>
          <w:sz w:val="20"/>
          <w:szCs w:val="20"/>
        </w:rPr>
        <w:t xml:space="preserve">ci. </w:t>
      </w:r>
      <w:r w:rsidR="00CF6566" w:rsidRPr="00C369F9">
        <w:rPr>
          <w:rFonts w:cstheme="minorHAnsi"/>
          <w:sz w:val="20"/>
          <w:szCs w:val="20"/>
        </w:rPr>
        <w:t xml:space="preserve">La résiliation pour faute du titulaire se fera conformément à l’article </w:t>
      </w:r>
      <w:r w:rsidR="00CF6566" w:rsidRPr="00C369F9">
        <w:rPr>
          <w:rFonts w:cstheme="minorHAnsi"/>
          <w:sz w:val="20"/>
          <w:szCs w:val="20"/>
          <w:highlight w:val="yellow"/>
        </w:rPr>
        <w:fldChar w:fldCharType="begin"/>
      </w:r>
      <w:r w:rsidR="00CF6566" w:rsidRPr="00C369F9">
        <w:rPr>
          <w:rFonts w:cstheme="minorHAnsi"/>
          <w:sz w:val="20"/>
          <w:szCs w:val="20"/>
          <w:highlight w:val="yellow"/>
        </w:rPr>
        <w:instrText xml:space="preserve"> REF _Ref178340968 \r \h  \* MERGEFORMAT </w:instrText>
      </w:r>
      <w:r w:rsidR="00CF6566" w:rsidRPr="00C369F9">
        <w:rPr>
          <w:rFonts w:cstheme="minorHAnsi"/>
          <w:sz w:val="20"/>
          <w:szCs w:val="20"/>
          <w:highlight w:val="yellow"/>
        </w:rPr>
      </w:r>
      <w:r w:rsidR="00CF6566" w:rsidRPr="00C369F9">
        <w:rPr>
          <w:rFonts w:cstheme="minorHAnsi"/>
          <w:sz w:val="20"/>
          <w:szCs w:val="20"/>
          <w:highlight w:val="yellow"/>
        </w:rPr>
        <w:fldChar w:fldCharType="separate"/>
      </w:r>
      <w:r w:rsidR="00793836">
        <w:rPr>
          <w:rFonts w:cstheme="minorHAnsi"/>
          <w:sz w:val="20"/>
          <w:szCs w:val="20"/>
          <w:highlight w:val="yellow"/>
        </w:rPr>
        <w:t>12.3.3</w:t>
      </w:r>
      <w:r w:rsidR="00CF6566" w:rsidRPr="00C369F9">
        <w:rPr>
          <w:rFonts w:cstheme="minorHAnsi"/>
          <w:sz w:val="20"/>
          <w:szCs w:val="20"/>
          <w:highlight w:val="yellow"/>
        </w:rPr>
        <w:fldChar w:fldCharType="end"/>
      </w:r>
      <w:r w:rsidR="00CF6566" w:rsidRPr="00C369F9">
        <w:rPr>
          <w:rFonts w:cstheme="minorHAnsi"/>
          <w:sz w:val="20"/>
          <w:szCs w:val="20"/>
        </w:rPr>
        <w:t xml:space="preserve"> du présent document.</w:t>
      </w:r>
    </w:p>
    <w:p w14:paraId="001A55B3" w14:textId="77777777" w:rsidR="00480983" w:rsidRPr="00F12D8F" w:rsidRDefault="00480983" w:rsidP="00695710">
      <w:pPr>
        <w:pStyle w:val="Titre2"/>
      </w:pPr>
      <w:bookmarkStart w:id="214" w:name="_Toc180155134"/>
      <w:r w:rsidRPr="00F12D8F">
        <w:lastRenderedPageBreak/>
        <w:t>Résiliation pour motif d’intérêt général</w:t>
      </w:r>
      <w:bookmarkEnd w:id="214"/>
    </w:p>
    <w:p w14:paraId="0D566542" w14:textId="5A3CA5A1" w:rsidR="003649A5" w:rsidRPr="00D129F2" w:rsidRDefault="0081226C" w:rsidP="00E51E0B">
      <w:pPr>
        <w:jc w:val="both"/>
        <w:rPr>
          <w:rFonts w:cstheme="minorHAnsi"/>
          <w:sz w:val="20"/>
          <w:szCs w:val="20"/>
        </w:rPr>
      </w:pPr>
      <w:r w:rsidRPr="00D129F2">
        <w:rPr>
          <w:rFonts w:cstheme="minorHAnsi"/>
          <w:sz w:val="20"/>
          <w:szCs w:val="20"/>
        </w:rPr>
        <w:t xml:space="preserve">Conformément à </w:t>
      </w:r>
      <w:r w:rsidRPr="00D129F2">
        <w:rPr>
          <w:rFonts w:cstheme="minorHAnsi"/>
          <w:bCs/>
          <w:sz w:val="20"/>
          <w:szCs w:val="20"/>
        </w:rPr>
        <w:t>l’article</w:t>
      </w:r>
      <w:r w:rsidR="002140B8" w:rsidRPr="00D129F2">
        <w:rPr>
          <w:rFonts w:cstheme="minorHAnsi"/>
          <w:bCs/>
          <w:sz w:val="20"/>
          <w:szCs w:val="20"/>
        </w:rPr>
        <w:t xml:space="preserve"> </w:t>
      </w:r>
      <w:r w:rsidR="009E2513" w:rsidRPr="00D129F2">
        <w:rPr>
          <w:rFonts w:cstheme="minorHAnsi"/>
          <w:bCs/>
          <w:sz w:val="20"/>
          <w:szCs w:val="20"/>
        </w:rPr>
        <w:t>42 du CCAG FCS</w:t>
      </w:r>
      <w:r w:rsidRPr="00D129F2">
        <w:rPr>
          <w:rFonts w:cstheme="minorHAnsi"/>
          <w:sz w:val="20"/>
          <w:szCs w:val="20"/>
        </w:rPr>
        <w:t>, le pouvoir adjudicateur peut mettre fin au marché à tout moment pour motif d’intérêt général.</w:t>
      </w:r>
    </w:p>
    <w:p w14:paraId="4677556B" w14:textId="6CE37889" w:rsidR="0081226C" w:rsidRPr="00D129F2" w:rsidRDefault="0081226C" w:rsidP="00E51E0B">
      <w:pPr>
        <w:jc w:val="both"/>
        <w:rPr>
          <w:rFonts w:cstheme="minorHAnsi"/>
          <w:sz w:val="20"/>
          <w:szCs w:val="20"/>
        </w:rPr>
      </w:pPr>
      <w:r w:rsidRPr="00D129F2">
        <w:rPr>
          <w:rFonts w:cstheme="minorHAnsi"/>
          <w:sz w:val="20"/>
          <w:szCs w:val="20"/>
        </w:rPr>
        <w:t xml:space="preserve">L’indemnisation </w:t>
      </w:r>
      <w:r w:rsidR="00FE496D" w:rsidRPr="00D129F2">
        <w:rPr>
          <w:rFonts w:cstheme="minorHAnsi"/>
          <w:sz w:val="20"/>
          <w:szCs w:val="20"/>
        </w:rPr>
        <w:t xml:space="preserve">pour </w:t>
      </w:r>
      <w:r w:rsidRPr="00D129F2">
        <w:rPr>
          <w:rFonts w:cstheme="minorHAnsi"/>
          <w:sz w:val="20"/>
          <w:szCs w:val="20"/>
        </w:rPr>
        <w:t xml:space="preserve">résiliation est calculée conformément à l’article </w:t>
      </w:r>
      <w:r w:rsidR="004F4A92" w:rsidRPr="00D129F2">
        <w:rPr>
          <w:rFonts w:cstheme="minorHAnsi"/>
          <w:bCs/>
          <w:sz w:val="20"/>
          <w:szCs w:val="20"/>
        </w:rPr>
        <w:t xml:space="preserve">42 </w:t>
      </w:r>
      <w:r w:rsidRPr="00D129F2">
        <w:rPr>
          <w:rFonts w:cstheme="minorHAnsi"/>
          <w:bCs/>
          <w:sz w:val="20"/>
          <w:szCs w:val="20"/>
        </w:rPr>
        <w:t>du CCAG</w:t>
      </w:r>
      <w:r w:rsidR="009E2513" w:rsidRPr="00D129F2">
        <w:rPr>
          <w:rFonts w:cstheme="minorHAnsi"/>
          <w:bCs/>
          <w:sz w:val="20"/>
          <w:szCs w:val="20"/>
        </w:rPr>
        <w:t xml:space="preserve"> </w:t>
      </w:r>
      <w:r w:rsidRPr="00D129F2">
        <w:rPr>
          <w:rFonts w:cstheme="minorHAnsi"/>
          <w:bCs/>
          <w:sz w:val="20"/>
          <w:szCs w:val="20"/>
        </w:rPr>
        <w:t>FCS</w:t>
      </w:r>
      <w:r w:rsidR="00D129F2" w:rsidRPr="00D129F2">
        <w:rPr>
          <w:rFonts w:cstheme="minorHAnsi"/>
          <w:bCs/>
          <w:sz w:val="20"/>
          <w:szCs w:val="20"/>
        </w:rPr>
        <w:t xml:space="preserve">, </w:t>
      </w:r>
      <w:r w:rsidRPr="00D129F2">
        <w:rPr>
          <w:rFonts w:cstheme="minorHAnsi"/>
          <w:sz w:val="20"/>
          <w:szCs w:val="20"/>
        </w:rPr>
        <w:t xml:space="preserve">et le marché résilié est liquidé dans les conditions de l’article </w:t>
      </w:r>
      <w:r w:rsidR="004F4A92" w:rsidRPr="00D129F2">
        <w:rPr>
          <w:rFonts w:cstheme="minorHAnsi"/>
          <w:bCs/>
          <w:sz w:val="20"/>
          <w:szCs w:val="20"/>
        </w:rPr>
        <w:t>43</w:t>
      </w:r>
      <w:r w:rsidRPr="00D129F2">
        <w:rPr>
          <w:rFonts w:cstheme="minorHAnsi"/>
          <w:bCs/>
          <w:sz w:val="20"/>
          <w:szCs w:val="20"/>
        </w:rPr>
        <w:t>.2 du CCAG</w:t>
      </w:r>
      <w:r w:rsidR="009E2513" w:rsidRPr="00D129F2">
        <w:rPr>
          <w:rFonts w:cstheme="minorHAnsi"/>
          <w:bCs/>
          <w:sz w:val="20"/>
          <w:szCs w:val="20"/>
        </w:rPr>
        <w:t xml:space="preserve"> </w:t>
      </w:r>
      <w:r w:rsidRPr="00D129F2">
        <w:rPr>
          <w:rFonts w:cstheme="minorHAnsi"/>
          <w:bCs/>
          <w:sz w:val="20"/>
          <w:szCs w:val="20"/>
        </w:rPr>
        <w:t>FCS</w:t>
      </w:r>
      <w:r w:rsidR="00D129F2" w:rsidRPr="00D129F2">
        <w:rPr>
          <w:rFonts w:cstheme="minorHAnsi"/>
          <w:bCs/>
          <w:sz w:val="20"/>
          <w:szCs w:val="20"/>
        </w:rPr>
        <w:t>.</w:t>
      </w:r>
    </w:p>
    <w:p w14:paraId="03CDBF9B" w14:textId="39C1A931" w:rsidR="00F12D8F" w:rsidRPr="00F12D8F" w:rsidRDefault="00F12D8F" w:rsidP="00695710">
      <w:pPr>
        <w:pStyle w:val="Titre2"/>
      </w:pPr>
      <w:bookmarkStart w:id="215" w:name="_Toc180155135"/>
      <w:r w:rsidRPr="00F12D8F">
        <w:t>Redressement ou liquidation judiciaire</w:t>
      </w:r>
      <w:bookmarkEnd w:id="215"/>
      <w:r w:rsidRPr="00F12D8F">
        <w:t xml:space="preserve"> </w:t>
      </w:r>
    </w:p>
    <w:p w14:paraId="26251A80" w14:textId="5C8882F2" w:rsidR="00F12D8F" w:rsidRPr="00711191" w:rsidRDefault="00F12D8F" w:rsidP="002F2314">
      <w:pPr>
        <w:jc w:val="both"/>
        <w:rPr>
          <w:rFonts w:cstheme="minorHAnsi"/>
          <w:sz w:val="20"/>
          <w:szCs w:val="20"/>
        </w:rPr>
      </w:pPr>
      <w:r w:rsidRPr="00711191">
        <w:rPr>
          <w:rFonts w:cstheme="minorHAnsi"/>
          <w:sz w:val="20"/>
          <w:szCs w:val="20"/>
        </w:rPr>
        <w:t>Le jugement instituant le redressement ou la liquidation judiciaire est notifié immédiatement au pouvoir adjudicateur par le titulaire d</w:t>
      </w:r>
      <w:r w:rsidR="003640DE" w:rsidRPr="00711191">
        <w:rPr>
          <w:rFonts w:cstheme="minorHAnsi"/>
          <w:sz w:val="20"/>
          <w:szCs w:val="20"/>
        </w:rPr>
        <w:t>u présent marché</w:t>
      </w:r>
      <w:r w:rsidRPr="00711191">
        <w:rPr>
          <w:rFonts w:cstheme="minorHAnsi"/>
          <w:sz w:val="20"/>
          <w:szCs w:val="20"/>
        </w:rPr>
        <w:t>. Il en va de même de tout jugement ou décision susceptible d'avoir un effet sur l'exécution d</w:t>
      </w:r>
      <w:r w:rsidR="003640DE" w:rsidRPr="00711191">
        <w:rPr>
          <w:rFonts w:cstheme="minorHAnsi"/>
          <w:sz w:val="20"/>
          <w:szCs w:val="20"/>
        </w:rPr>
        <w:t>u présent marché</w:t>
      </w:r>
      <w:r w:rsidRPr="00711191">
        <w:rPr>
          <w:rFonts w:cstheme="minorHAnsi"/>
          <w:sz w:val="20"/>
          <w:szCs w:val="20"/>
        </w:rPr>
        <w:t>.</w:t>
      </w:r>
    </w:p>
    <w:p w14:paraId="78767863" w14:textId="7A268633" w:rsidR="00F12D8F" w:rsidRPr="00711191" w:rsidRDefault="00F12D8F" w:rsidP="002F2314">
      <w:pPr>
        <w:jc w:val="both"/>
        <w:rPr>
          <w:rFonts w:cstheme="minorHAnsi"/>
          <w:sz w:val="20"/>
          <w:szCs w:val="20"/>
        </w:rPr>
      </w:pPr>
      <w:r w:rsidRPr="00711191">
        <w:rPr>
          <w:rFonts w:cstheme="minorHAnsi"/>
          <w:sz w:val="20"/>
          <w:szCs w:val="20"/>
        </w:rPr>
        <w:t>Le pouvoir adjudicateur adresse à l'administrateur ou au liquidateur une mise en demeure lui demandant s'il entend exiger l'exécution d</w:t>
      </w:r>
      <w:r w:rsidR="003640DE" w:rsidRPr="00711191">
        <w:rPr>
          <w:rFonts w:cstheme="minorHAnsi"/>
          <w:sz w:val="20"/>
          <w:szCs w:val="20"/>
        </w:rPr>
        <w:t>u présent marché</w:t>
      </w:r>
      <w:r w:rsidRPr="00711191">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711191" w:rsidRDefault="00F12D8F" w:rsidP="002F2314">
      <w:pPr>
        <w:jc w:val="both"/>
        <w:rPr>
          <w:rFonts w:cstheme="minorHAnsi"/>
          <w:sz w:val="20"/>
          <w:szCs w:val="20"/>
        </w:rPr>
      </w:pPr>
      <w:r w:rsidRPr="00711191">
        <w:rPr>
          <w:rFonts w:cstheme="minorHAnsi"/>
          <w:sz w:val="20"/>
          <w:szCs w:val="20"/>
        </w:rPr>
        <w:t>En cas de réponse négative ou de l'absence de réponse dans le délai d'un mois à compter de l'envoi de la mise en demeure, la résiliation d</w:t>
      </w:r>
      <w:r w:rsidR="003640DE" w:rsidRPr="00711191">
        <w:rPr>
          <w:rFonts w:cstheme="minorHAnsi"/>
          <w:sz w:val="20"/>
          <w:szCs w:val="20"/>
        </w:rPr>
        <w:t>u marché</w:t>
      </w:r>
      <w:r w:rsidRPr="00711191">
        <w:rPr>
          <w:rFonts w:cstheme="minorHAnsi"/>
          <w:sz w:val="20"/>
          <w:szCs w:val="20"/>
        </w:rPr>
        <w:t xml:space="preserve"> est prononcée. Ce délai d'un mois peut être prolongé ou raccourci si, avant l'expiration dudit délai, le juge commissaire a accordé à l'administrateur ou au liquidateur une prolongation, ou lui a imparti un délai plus court.</w:t>
      </w:r>
    </w:p>
    <w:p w14:paraId="29EF1507" w14:textId="7AD97233" w:rsidR="00F12D8F" w:rsidRPr="00711191" w:rsidRDefault="00F12D8F" w:rsidP="002F2314">
      <w:pPr>
        <w:jc w:val="both"/>
        <w:rPr>
          <w:rFonts w:cstheme="minorHAnsi"/>
          <w:sz w:val="20"/>
          <w:szCs w:val="20"/>
        </w:rPr>
      </w:pPr>
      <w:r w:rsidRPr="00711191">
        <w:rPr>
          <w:rFonts w:cstheme="minorHAnsi"/>
          <w:sz w:val="20"/>
          <w:szCs w:val="20"/>
        </w:rPr>
        <w:t>La résiliation prend effet à la date de décision de l'administrateur, du liquidateur ou du titulaire de renoncer à poursuivre l'exécution d</w:t>
      </w:r>
      <w:r w:rsidR="003640DE" w:rsidRPr="00711191">
        <w:rPr>
          <w:rFonts w:cstheme="minorHAnsi"/>
          <w:sz w:val="20"/>
          <w:szCs w:val="20"/>
        </w:rPr>
        <w:t>u marché</w:t>
      </w:r>
      <w:r w:rsidRPr="00711191">
        <w:rPr>
          <w:rFonts w:cstheme="minorHAnsi"/>
          <w:sz w:val="20"/>
          <w:szCs w:val="20"/>
        </w:rPr>
        <w:t>, ou à l'expiration du délai d'un mois ci-dessus. Elle n'ouvre droit, pour le titulaire, à aucune indemnité.</w:t>
      </w:r>
    </w:p>
    <w:p w14:paraId="488CA12D" w14:textId="15E65613" w:rsidR="00D66CD6" w:rsidRPr="00B06823" w:rsidRDefault="00C651F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16" w:name="_Ref116369680"/>
      <w:bookmarkStart w:id="217" w:name="_Toc180155136"/>
      <w:bookmarkStart w:id="218" w:name="_Toc201920539"/>
      <w:r w:rsidRPr="00B06823">
        <w:rPr>
          <w:rFonts w:cstheme="minorHAnsi"/>
          <w:sz w:val="32"/>
          <w:szCs w:val="32"/>
        </w:rPr>
        <w:t>RÈGLEMENT DES LITIGES</w:t>
      </w:r>
      <w:bookmarkEnd w:id="216"/>
      <w:bookmarkEnd w:id="217"/>
      <w:bookmarkEnd w:id="218"/>
    </w:p>
    <w:p w14:paraId="561010FD" w14:textId="3A708A61" w:rsidR="00D66CD6" w:rsidRPr="0070499D" w:rsidRDefault="008D467A" w:rsidP="00695710">
      <w:pPr>
        <w:pStyle w:val="Titre2"/>
      </w:pPr>
      <w:bookmarkStart w:id="219" w:name="_Hlk180415296"/>
      <w:r w:rsidRPr="0070499D">
        <w:t>Règlement amiable des litiges</w:t>
      </w:r>
    </w:p>
    <w:p w14:paraId="4286077E" w14:textId="27944A73" w:rsidR="008D467A" w:rsidRDefault="00312544" w:rsidP="00CD7C6F">
      <w:pPr>
        <w:jc w:val="both"/>
        <w:rPr>
          <w:rFonts w:cstheme="minorHAnsi"/>
          <w:sz w:val="20"/>
          <w:szCs w:val="20"/>
        </w:rPr>
      </w:pPr>
      <w:r>
        <w:rPr>
          <w:rFonts w:cstheme="minorHAnsi"/>
          <w:sz w:val="20"/>
          <w:szCs w:val="20"/>
        </w:rPr>
        <w:t>L</w:t>
      </w:r>
      <w:r w:rsidR="008D467A" w:rsidRPr="008D467A">
        <w:rPr>
          <w:rFonts w:cstheme="minorHAnsi"/>
          <w:sz w:val="20"/>
          <w:szCs w:val="20"/>
        </w:rPr>
        <w:t>es parties s’efforceront de régler par voie amiable les différends, qui pourraient survenir lors de l’exécution du présent marché.</w:t>
      </w:r>
      <w:r w:rsidR="008D467A" w:rsidRPr="008D467A">
        <w:rPr>
          <w:rFonts w:cstheme="minorHAnsi"/>
          <w:sz w:val="20"/>
          <w:szCs w:val="20"/>
          <w:u w:val="single"/>
        </w:rPr>
        <w:t xml:space="preserve"> </w:t>
      </w:r>
      <w:r w:rsidR="008D467A" w:rsidRPr="00306F62">
        <w:rPr>
          <w:rFonts w:cstheme="minorHAnsi"/>
          <w:sz w:val="20"/>
          <w:szCs w:val="20"/>
        </w:rPr>
        <w:t>Les différents moyens de règlement amiable sont les suivants</w:t>
      </w:r>
      <w:r w:rsidR="008D467A" w:rsidRPr="008D467A">
        <w:rPr>
          <w:rFonts w:cstheme="minorHAnsi"/>
          <w:sz w:val="20"/>
          <w:szCs w:val="20"/>
          <w:u w:val="single"/>
        </w:rPr>
        <w:t xml:space="preserve"> : </w:t>
      </w:r>
      <w:r w:rsidR="008D467A" w:rsidRPr="008D467A">
        <w:rPr>
          <w:rFonts w:cstheme="minorHAnsi"/>
          <w:sz w:val="20"/>
          <w:szCs w:val="20"/>
        </w:rPr>
        <w:t> </w:t>
      </w:r>
    </w:p>
    <w:p w14:paraId="61E10858" w14:textId="110FDF04" w:rsidR="008D467A" w:rsidRPr="00306F62" w:rsidRDefault="008D467A" w:rsidP="005B0A85">
      <w:pPr>
        <w:numPr>
          <w:ilvl w:val="0"/>
          <w:numId w:val="52"/>
        </w:numPr>
        <w:jc w:val="both"/>
        <w:rPr>
          <w:rFonts w:cstheme="minorHAnsi"/>
          <w:b/>
          <w:bCs/>
          <w:sz w:val="20"/>
          <w:szCs w:val="20"/>
        </w:rPr>
      </w:pPr>
      <w:r w:rsidRPr="00306F62">
        <w:rPr>
          <w:rFonts w:cstheme="minorHAnsi"/>
          <w:b/>
          <w:bCs/>
          <w:sz w:val="20"/>
          <w:szCs w:val="20"/>
        </w:rPr>
        <w:t>Conciliation </w:t>
      </w:r>
    </w:p>
    <w:p w14:paraId="110A0A16" w14:textId="5320ABEA" w:rsidR="008D467A" w:rsidRPr="008D467A" w:rsidRDefault="008D467A" w:rsidP="008D467A">
      <w:pPr>
        <w:jc w:val="both"/>
        <w:rPr>
          <w:rFonts w:cstheme="minorHAnsi"/>
          <w:sz w:val="20"/>
          <w:szCs w:val="20"/>
        </w:rPr>
      </w:pPr>
      <w:r w:rsidRPr="008D467A">
        <w:rPr>
          <w:rFonts w:cstheme="minorHAnsi"/>
          <w:sz w:val="20"/>
          <w:szCs w:val="20"/>
        </w:rPr>
        <w:t xml:space="preserve">Si des difficultés surviennent à l’occasion de l’exécution du marché, le pouvoir adjudicateur et le Titulaire </w:t>
      </w:r>
      <w:r w:rsidR="00306F62" w:rsidRPr="008D467A">
        <w:rPr>
          <w:rFonts w:cstheme="minorHAnsi"/>
          <w:sz w:val="20"/>
          <w:szCs w:val="20"/>
        </w:rPr>
        <w:t>pourront</w:t>
      </w:r>
      <w:r w:rsidR="00306F62" w:rsidRPr="008D467A">
        <w:rPr>
          <w:rFonts w:cstheme="minorHAnsi"/>
          <w:sz w:val="20"/>
          <w:szCs w:val="20"/>
          <w:u w:val="single"/>
        </w:rPr>
        <w:t xml:space="preserve"> </w:t>
      </w:r>
      <w:r w:rsidR="00306F62" w:rsidRPr="00306F62">
        <w:rPr>
          <w:rFonts w:cstheme="minorHAnsi"/>
          <w:sz w:val="20"/>
          <w:szCs w:val="20"/>
        </w:rPr>
        <w:t>recourir</w:t>
      </w:r>
      <w:r w:rsidRPr="00306F62">
        <w:rPr>
          <w:rFonts w:cstheme="minorHAnsi"/>
          <w:sz w:val="20"/>
          <w:szCs w:val="20"/>
        </w:rPr>
        <w:t xml:space="preserve"> à la conciliation par le biais du comité consultatif de règlement amiable des différends relatifs aux </w:t>
      </w:r>
      <w:r w:rsidR="00306F62" w:rsidRPr="00306F62">
        <w:rPr>
          <w:rFonts w:cstheme="minorHAnsi"/>
          <w:sz w:val="20"/>
          <w:szCs w:val="20"/>
        </w:rPr>
        <w:t>marchés,</w:t>
      </w:r>
      <w:r w:rsidR="00306F62" w:rsidRPr="008D467A">
        <w:rPr>
          <w:rFonts w:cstheme="minorHAnsi"/>
          <w:sz w:val="20"/>
          <w:szCs w:val="20"/>
        </w:rPr>
        <w:t xml:space="preserve"> conformément</w:t>
      </w:r>
      <w:r w:rsidRPr="008D467A">
        <w:rPr>
          <w:rFonts w:cstheme="minorHAnsi"/>
          <w:sz w:val="20"/>
          <w:szCs w:val="20"/>
        </w:rPr>
        <w:t xml:space="preserve"> aux dispositions de l’article R2197-1 et suivants du Code de la commande publique.  </w:t>
      </w:r>
    </w:p>
    <w:p w14:paraId="13B83FFB" w14:textId="77777777" w:rsidR="008D467A" w:rsidRPr="00306F62" w:rsidRDefault="008D467A" w:rsidP="005B0A85">
      <w:pPr>
        <w:numPr>
          <w:ilvl w:val="0"/>
          <w:numId w:val="52"/>
        </w:numPr>
        <w:jc w:val="both"/>
        <w:rPr>
          <w:rFonts w:cstheme="minorHAnsi"/>
          <w:b/>
          <w:bCs/>
          <w:sz w:val="20"/>
          <w:szCs w:val="20"/>
        </w:rPr>
      </w:pPr>
      <w:r w:rsidRPr="00306F62">
        <w:rPr>
          <w:rFonts w:cstheme="minorHAnsi"/>
          <w:b/>
          <w:bCs/>
          <w:sz w:val="20"/>
          <w:szCs w:val="20"/>
        </w:rPr>
        <w:t>Médiation </w:t>
      </w:r>
    </w:p>
    <w:p w14:paraId="1E7B2E58" w14:textId="286FD342" w:rsidR="008D467A" w:rsidRPr="00306F62" w:rsidRDefault="00306F62" w:rsidP="008D467A">
      <w:pPr>
        <w:jc w:val="both"/>
        <w:rPr>
          <w:rFonts w:cstheme="minorHAnsi"/>
          <w:sz w:val="20"/>
          <w:szCs w:val="20"/>
        </w:rPr>
      </w:pPr>
      <w:r>
        <w:rPr>
          <w:rFonts w:cstheme="minorHAnsi"/>
          <w:sz w:val="20"/>
          <w:szCs w:val="20"/>
        </w:rPr>
        <w:t>L</w:t>
      </w:r>
      <w:r w:rsidR="008D467A" w:rsidRPr="00306F62">
        <w:rPr>
          <w:rFonts w:cstheme="minorHAnsi"/>
          <w:sz w:val="20"/>
          <w:szCs w:val="20"/>
        </w:rPr>
        <w:t>e pouvoir adjudicateur et le Titulaire pourront recourir au Médiateur des entreprises. </w:t>
      </w:r>
    </w:p>
    <w:p w14:paraId="76AD953F" w14:textId="77777777" w:rsidR="008D467A" w:rsidRPr="008D467A" w:rsidRDefault="008D467A" w:rsidP="008D467A">
      <w:pPr>
        <w:jc w:val="both"/>
        <w:rPr>
          <w:rFonts w:cstheme="minorHAnsi"/>
          <w:sz w:val="20"/>
          <w:szCs w:val="20"/>
        </w:rPr>
      </w:pPr>
      <w:r w:rsidRPr="008D467A">
        <w:rPr>
          <w:rFonts w:cstheme="minorHAnsi"/>
          <w:sz w:val="20"/>
          <w:szCs w:val="20"/>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06F62" w:rsidRDefault="008D467A" w:rsidP="008D467A">
      <w:pPr>
        <w:jc w:val="both"/>
        <w:rPr>
          <w:rFonts w:cstheme="minorHAnsi"/>
          <w:sz w:val="20"/>
          <w:szCs w:val="20"/>
        </w:rPr>
      </w:pPr>
      <w:r w:rsidRPr="00306F62">
        <w:rPr>
          <w:rFonts w:cstheme="minorHAnsi"/>
          <w:sz w:val="20"/>
          <w:szCs w:val="20"/>
        </w:rPr>
        <w:t>Les échanges intervenus entre les parties en application du présent article relatif au règlement amiable des litiges doivent rester confidentiels. </w:t>
      </w:r>
    </w:p>
    <w:p w14:paraId="5FBC7F49" w14:textId="39D79A84" w:rsidR="008D467A" w:rsidRPr="00306F62" w:rsidRDefault="008D467A" w:rsidP="008D467A">
      <w:pPr>
        <w:jc w:val="both"/>
        <w:rPr>
          <w:rFonts w:cstheme="minorHAnsi"/>
          <w:sz w:val="20"/>
          <w:szCs w:val="20"/>
        </w:rPr>
      </w:pPr>
      <w:r w:rsidRPr="00306F62">
        <w:rPr>
          <w:rFonts w:cstheme="minorHAnsi"/>
          <w:sz w:val="20"/>
          <w:szCs w:val="20"/>
        </w:rPr>
        <w:t>Après épuisement des moyens de recours amiables prévus ci-dessus ou dans l’hypothèse où, à l’issue d’un délai de 3</w:t>
      </w:r>
      <w:r w:rsidR="00306F62">
        <w:rPr>
          <w:rFonts w:cstheme="minorHAnsi"/>
          <w:sz w:val="20"/>
          <w:szCs w:val="20"/>
        </w:rPr>
        <w:t> </w:t>
      </w:r>
      <w:r w:rsidRPr="00306F6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70499D" w:rsidRDefault="008D467A" w:rsidP="00695710">
      <w:pPr>
        <w:pStyle w:val="Titre2"/>
      </w:pPr>
      <w:r w:rsidRPr="0070499D">
        <w:lastRenderedPageBreak/>
        <w:t>Différen</w:t>
      </w:r>
      <w:r w:rsidR="00150D93">
        <w:t>d</w:t>
      </w:r>
      <w:r w:rsidRPr="0070499D">
        <w:t>s entre les parties</w:t>
      </w:r>
    </w:p>
    <w:p w14:paraId="50AAA6A9" w14:textId="261E3E9F" w:rsidR="008D467A" w:rsidRDefault="00B12EF2" w:rsidP="00935E8C">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w:t>
      </w:r>
      <w:r w:rsidR="008D467A" w:rsidRPr="00B12EF2">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B12EF2">
        <w:rPr>
          <w:rStyle w:val="normaltextrun"/>
          <w:rFonts w:ascii="Calibri" w:hAnsi="Calibri" w:cs="Calibri"/>
          <w:strike/>
          <w:sz w:val="20"/>
          <w:szCs w:val="20"/>
        </w:rPr>
        <w:t xml:space="preserve"> </w:t>
      </w:r>
      <w:r w:rsidR="008D467A" w:rsidRPr="00B12EF2">
        <w:rPr>
          <w:rStyle w:val="normaltextrun"/>
          <w:rFonts w:ascii="Calibri" w:hAnsi="Calibri" w:cs="Calibri"/>
          <w:sz w:val="20"/>
          <w:szCs w:val="20"/>
        </w:rPr>
        <w:t xml:space="preserve">code </w:t>
      </w:r>
      <w:r w:rsidR="008D467A">
        <w:rPr>
          <w:rStyle w:val="normaltextrun"/>
          <w:rFonts w:ascii="Calibri" w:hAnsi="Calibri" w:cs="Calibri"/>
          <w:sz w:val="20"/>
          <w:szCs w:val="20"/>
        </w:rPr>
        <w:t>justice administrative :</w:t>
      </w:r>
      <w:r w:rsidR="008D467A">
        <w:rPr>
          <w:rStyle w:val="eop"/>
          <w:rFonts w:ascii="Calibri" w:hAnsi="Calibri" w:cs="Calibri"/>
          <w:sz w:val="20"/>
        </w:rPr>
        <w:t> </w:t>
      </w:r>
    </w:p>
    <w:p w14:paraId="3DC88F3D"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522BFBF0"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C6D0BC9"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Télécopie : 01 44 59 46 46 </w:t>
      </w:r>
      <w:r>
        <w:rPr>
          <w:rStyle w:val="eop"/>
          <w:rFonts w:ascii="Calibri" w:hAnsi="Calibri" w:cs="Calibri"/>
          <w:sz w:val="20"/>
        </w:rPr>
        <w:t> </w:t>
      </w:r>
    </w:p>
    <w:p w14:paraId="7E6A29E8" w14:textId="77777777" w:rsidR="008D467A" w:rsidRDefault="008D467A" w:rsidP="008D467A">
      <w:pPr>
        <w:pStyle w:val="paragraph"/>
        <w:spacing w:before="0" w:beforeAutospacing="0" w:after="0" w:afterAutospacing="0"/>
        <w:textAlignment w:val="baseline"/>
        <w:rPr>
          <w:rStyle w:val="eop"/>
          <w:rFonts w:ascii="Calibri" w:hAnsi="Calibri" w:cs="Calibri"/>
          <w:sz w:val="20"/>
        </w:rPr>
      </w:pPr>
      <w:r>
        <w:rPr>
          <w:rStyle w:val="normaltextrun"/>
          <w:rFonts w:ascii="Calibri" w:hAnsi="Calibri" w:cs="Calibri"/>
          <w:sz w:val="20"/>
          <w:szCs w:val="20"/>
        </w:rPr>
        <w:t>Courriel : greffe.ta-paris@juradm.fr</w:t>
      </w:r>
      <w:r>
        <w:rPr>
          <w:rStyle w:val="eop"/>
          <w:rFonts w:ascii="Calibri" w:hAnsi="Calibri" w:cs="Calibri"/>
          <w:sz w:val="20"/>
        </w:rPr>
        <w:t> </w:t>
      </w:r>
    </w:p>
    <w:p w14:paraId="3795CE30" w14:textId="77777777" w:rsidR="00C301A0" w:rsidRDefault="00C301A0" w:rsidP="008D467A">
      <w:pPr>
        <w:pStyle w:val="paragraph"/>
        <w:spacing w:before="0" w:beforeAutospacing="0" w:after="0" w:afterAutospacing="0"/>
        <w:textAlignment w:val="baseline"/>
        <w:rPr>
          <w:rFonts w:ascii="Segoe UI" w:hAnsi="Segoe UI" w:cs="Segoe UI"/>
          <w:sz w:val="18"/>
          <w:szCs w:val="18"/>
        </w:rPr>
      </w:pPr>
    </w:p>
    <w:p w14:paraId="360F0880" w14:textId="4E6446DF" w:rsidR="008330FD" w:rsidRDefault="008330FD">
      <w:pPr>
        <w:spacing w:after="200" w:line="276" w:lineRule="auto"/>
        <w:rPr>
          <w:rFonts w:cstheme="minorHAnsi"/>
          <w:b/>
        </w:rPr>
      </w:pPr>
      <w:bookmarkStart w:id="220" w:name="_Toc106004855"/>
      <w:bookmarkEnd w:id="219"/>
      <w:bookmarkEnd w:id="220"/>
      <w:r>
        <w:rPr>
          <w:rFonts w:cstheme="minorHAnsi"/>
          <w:b/>
        </w:rPr>
        <w:br w:type="page"/>
      </w:r>
    </w:p>
    <w:p w14:paraId="77E0598B" w14:textId="77777777" w:rsidR="009700D0" w:rsidRDefault="009700D0" w:rsidP="009700D0">
      <w:pPr>
        <w:spacing w:after="0" w:line="240" w:lineRule="auto"/>
        <w:rPr>
          <w:rFonts w:cstheme="minorHAnsi"/>
          <w:b/>
        </w:rPr>
      </w:pPr>
    </w:p>
    <w:p w14:paraId="5C30AB43" w14:textId="15AE6C77" w:rsidR="0089313E" w:rsidRPr="00B06823" w:rsidRDefault="0089313E"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21" w:name="_Toc490144842"/>
      <w:bookmarkStart w:id="222" w:name="_Toc97823621"/>
      <w:bookmarkStart w:id="223" w:name="_Toc180155139"/>
      <w:bookmarkStart w:id="224" w:name="_Toc201920540"/>
      <w:r w:rsidRPr="00B06823">
        <w:rPr>
          <w:rFonts w:cstheme="minorHAnsi"/>
          <w:sz w:val="32"/>
          <w:szCs w:val="32"/>
        </w:rPr>
        <w:t>SIGNATURE DE</w:t>
      </w:r>
      <w:r w:rsidR="004F6C24" w:rsidRPr="00B06823">
        <w:rPr>
          <w:rFonts w:cstheme="minorHAnsi"/>
          <w:sz w:val="32"/>
          <w:szCs w:val="32"/>
        </w:rPr>
        <w:t>S PARTIES</w:t>
      </w:r>
      <w:bookmarkEnd w:id="221"/>
      <w:bookmarkEnd w:id="222"/>
      <w:bookmarkEnd w:id="223"/>
      <w:bookmarkEnd w:id="224"/>
    </w:p>
    <w:p w14:paraId="1D2F6A49" w14:textId="63D7E66E" w:rsidR="00C24060" w:rsidRDefault="00C24060" w:rsidP="00695710">
      <w:pPr>
        <w:pStyle w:val="Titre2"/>
      </w:pPr>
      <w:bookmarkStart w:id="225" w:name="_Toc180155140"/>
      <w:bookmarkStart w:id="226" w:name="_Toc490144843"/>
      <w:bookmarkStart w:id="227" w:name="_Toc197326336"/>
      <w:bookmarkStart w:id="228" w:name="_Toc97823622"/>
      <w:r w:rsidRPr="00C24060">
        <w:t>Respect des règles internes et sensibilisation au dispositif anticorruption »</w:t>
      </w:r>
    </w:p>
    <w:p w14:paraId="288832F3" w14:textId="27B41FD4" w:rsidR="00C24060" w:rsidRPr="00C24060" w:rsidRDefault="00C301A0" w:rsidP="00C24060">
      <w:pPr>
        <w:jc w:val="both"/>
        <w:rPr>
          <w:sz w:val="20"/>
          <w:szCs w:val="20"/>
        </w:rPr>
      </w:pPr>
      <w:r>
        <w:rPr>
          <w:sz w:val="20"/>
          <w:szCs w:val="20"/>
        </w:rPr>
        <w:t xml:space="preserve">En ce qui concerne les </w:t>
      </w:r>
      <w:r w:rsidR="00C24060" w:rsidRPr="00C24060">
        <w:rPr>
          <w:sz w:val="20"/>
          <w:szCs w:val="20"/>
        </w:rPr>
        <w:t>prestation</w:t>
      </w:r>
      <w:r>
        <w:rPr>
          <w:sz w:val="20"/>
          <w:szCs w:val="20"/>
        </w:rPr>
        <w:t>s</w:t>
      </w:r>
      <w:r w:rsidR="00C24060" w:rsidRPr="00C24060">
        <w:rPr>
          <w:sz w:val="20"/>
          <w:szCs w:val="20"/>
        </w:rPr>
        <w:t xml:space="preserve"> se déroulant dans les locaux du Groupe CCIR Paris Ile de France, le titulaire s’engage à informer ses préposés qu’ils doivent respecter les textes de référence en vigueur notamment : </w:t>
      </w:r>
    </w:p>
    <w:p w14:paraId="0C17673A" w14:textId="77777777" w:rsidR="00C24060" w:rsidRPr="00BD14A5" w:rsidRDefault="00C24060" w:rsidP="00C24060">
      <w:pPr>
        <w:numPr>
          <w:ilvl w:val="0"/>
          <w:numId w:val="54"/>
        </w:numPr>
        <w:spacing w:after="0"/>
        <w:jc w:val="both"/>
        <w:rPr>
          <w:sz w:val="20"/>
          <w:szCs w:val="20"/>
        </w:rPr>
      </w:pPr>
      <w:proofErr w:type="gramStart"/>
      <w:r w:rsidRPr="00BD14A5">
        <w:rPr>
          <w:sz w:val="20"/>
          <w:szCs w:val="20"/>
        </w:rPr>
        <w:t>le</w:t>
      </w:r>
      <w:proofErr w:type="gramEnd"/>
      <w:r w:rsidRPr="00BD14A5">
        <w:rPr>
          <w:sz w:val="20"/>
          <w:szCs w:val="20"/>
        </w:rPr>
        <w:t xml:space="preserve"> règlement intérieur applicable à chaque établissement et/ou site,</w:t>
      </w:r>
    </w:p>
    <w:p w14:paraId="78DFD277" w14:textId="77777777" w:rsidR="00C24060" w:rsidRPr="00BD14A5" w:rsidRDefault="00C24060" w:rsidP="00C24060">
      <w:pPr>
        <w:numPr>
          <w:ilvl w:val="0"/>
          <w:numId w:val="54"/>
        </w:numPr>
        <w:spacing w:after="0"/>
        <w:jc w:val="both"/>
        <w:rPr>
          <w:sz w:val="20"/>
          <w:szCs w:val="20"/>
        </w:rPr>
      </w:pPr>
      <w:proofErr w:type="gramStart"/>
      <w:r w:rsidRPr="00BD14A5">
        <w:rPr>
          <w:sz w:val="20"/>
          <w:szCs w:val="20"/>
        </w:rPr>
        <w:t>les</w:t>
      </w:r>
      <w:proofErr w:type="gramEnd"/>
      <w:r w:rsidRPr="00BD14A5">
        <w:rPr>
          <w:sz w:val="20"/>
          <w:szCs w:val="20"/>
        </w:rPr>
        <w:t xml:space="preserve"> règles et consignes de sécurité et de sûreté applicables à l’ensemble du Groupe CCIR Paris Ile-de-France et/ou au site auxquels sont affectés ses préposés et ceux de ses sous</w:t>
      </w:r>
      <w:r w:rsidRPr="00BD14A5">
        <w:rPr>
          <w:sz w:val="20"/>
          <w:szCs w:val="20"/>
        </w:rPr>
        <w:noBreakHyphen/>
        <w:t>traitants,</w:t>
      </w:r>
    </w:p>
    <w:p w14:paraId="3D9A1A7D" w14:textId="77777777" w:rsidR="00C24060" w:rsidRPr="00BD14A5" w:rsidRDefault="00C24060" w:rsidP="00C24060">
      <w:pPr>
        <w:numPr>
          <w:ilvl w:val="0"/>
          <w:numId w:val="54"/>
        </w:numPr>
        <w:spacing w:after="0"/>
        <w:jc w:val="both"/>
        <w:rPr>
          <w:sz w:val="20"/>
          <w:szCs w:val="20"/>
        </w:rPr>
      </w:pPr>
      <w:proofErr w:type="gramStart"/>
      <w:r w:rsidRPr="00BD14A5">
        <w:rPr>
          <w:sz w:val="20"/>
          <w:szCs w:val="20"/>
        </w:rPr>
        <w:t>les</w:t>
      </w:r>
      <w:proofErr w:type="gramEnd"/>
      <w:r w:rsidRPr="00BD14A5">
        <w:rPr>
          <w:sz w:val="20"/>
          <w:szCs w:val="20"/>
        </w:rPr>
        <w:t xml:space="preserve"> règles de sécurité et d’accès logiques aux ressources informatique qui leur sont imposés.</w:t>
      </w:r>
    </w:p>
    <w:p w14:paraId="5BF6FF9B" w14:textId="77777777" w:rsidR="00C24060" w:rsidRPr="00BD14A5" w:rsidRDefault="00C24060" w:rsidP="00C24060">
      <w:pPr>
        <w:numPr>
          <w:ilvl w:val="0"/>
          <w:numId w:val="54"/>
        </w:numPr>
        <w:jc w:val="both"/>
        <w:rPr>
          <w:sz w:val="20"/>
          <w:szCs w:val="20"/>
        </w:rPr>
      </w:pPr>
      <w:proofErr w:type="gramStart"/>
      <w:r w:rsidRPr="00BD14A5">
        <w:rPr>
          <w:sz w:val="20"/>
          <w:szCs w:val="20"/>
        </w:rPr>
        <w:t>les</w:t>
      </w:r>
      <w:proofErr w:type="gramEnd"/>
      <w:r w:rsidRPr="00BD14A5">
        <w:rPr>
          <w:sz w:val="20"/>
          <w:szCs w:val="20"/>
        </w:rPr>
        <w:t xml:space="preserve"> règles de confidentialité ou l'accord de confidentialité le cas échéant</w:t>
      </w:r>
      <w:r w:rsidRPr="00C24060">
        <w:rPr>
          <w:sz w:val="20"/>
          <w:szCs w:val="20"/>
        </w:rPr>
        <w:t>.</w:t>
      </w:r>
    </w:p>
    <w:p w14:paraId="2DB8C11D" w14:textId="77777777" w:rsidR="00C24060" w:rsidRPr="00C24060" w:rsidRDefault="00C24060" w:rsidP="00C24060">
      <w:pPr>
        <w:jc w:val="both"/>
        <w:rPr>
          <w:sz w:val="20"/>
          <w:szCs w:val="20"/>
        </w:rPr>
      </w:pPr>
      <w:r w:rsidRPr="00C24060">
        <w:rPr>
          <w:sz w:val="20"/>
          <w:szCs w:val="20"/>
        </w:rPr>
        <w:t xml:space="preserve">L’ensemble de ces règles lui seront communiquées lors de la réunion de lancement du marché. Le titulaire veillera à ce que chaque membre de son personnel concerné en prenne connaissance et s’y conforme strictement. </w:t>
      </w:r>
    </w:p>
    <w:p w14:paraId="23D54D47" w14:textId="77777777" w:rsidR="00C24060" w:rsidRPr="00C24060" w:rsidRDefault="00C24060" w:rsidP="00C24060">
      <w:pPr>
        <w:jc w:val="both"/>
        <w:rPr>
          <w:sz w:val="20"/>
          <w:szCs w:val="20"/>
        </w:rPr>
      </w:pPr>
      <w:r w:rsidRPr="00C24060">
        <w:rPr>
          <w:sz w:val="20"/>
          <w:szCs w:val="20"/>
        </w:rPr>
        <w:t>Par ailleurs, la CCI Paris Île-de-France informe le titulaire que son dispositif anticorruption pourra faire l’objet d’une action de sensibilisation spécifique auprès des personnels du titulaire participant à l'exécution du contrat. Cette sensibilisation sera dispensée par le Groupe CCIR Paris Île-de-France ou par toute personne qu’elle désignera. Le titulaire s’engage à informer et permettre la participation des personnels concernés à cette action, qui sera incluse dans leur temps de travail sans entraîner de surcoût pour la CCI.</w:t>
      </w:r>
    </w:p>
    <w:p w14:paraId="49026B2B" w14:textId="77777777" w:rsidR="00C24060" w:rsidRDefault="00C24060" w:rsidP="00C24060">
      <w:pPr>
        <w:jc w:val="both"/>
        <w:rPr>
          <w:sz w:val="20"/>
          <w:szCs w:val="20"/>
        </w:rPr>
      </w:pPr>
      <w:r w:rsidRPr="00C24060">
        <w:rPr>
          <w:sz w:val="20"/>
          <w:szCs w:val="20"/>
        </w:rPr>
        <w:t>Le titulaire prendra toutes les dispositions nécessaires pour que les obligations énoncées ci</w:t>
      </w:r>
      <w:r w:rsidRPr="00C24060">
        <w:rPr>
          <w:sz w:val="20"/>
          <w:szCs w:val="20"/>
        </w:rPr>
        <w:noBreakHyphen/>
        <w:t>dessus soient respectées.</w:t>
      </w:r>
    </w:p>
    <w:p w14:paraId="32DD063B" w14:textId="77777777" w:rsidR="00C24060" w:rsidRPr="00C24060" w:rsidRDefault="00C24060" w:rsidP="00C24060">
      <w:pPr>
        <w:rPr>
          <w:sz w:val="20"/>
          <w:szCs w:val="20"/>
        </w:rPr>
      </w:pPr>
      <w:r w:rsidRPr="00C24060">
        <w:rPr>
          <w:sz w:val="20"/>
          <w:szCs w:val="20"/>
        </w:rPr>
        <w:t>Tout manquement aux obligations définies dans la présente clause pourra entraîner, après mise en demeure restée sans effet, la mise en œuvre des sanctions contractuelles prévues.</w:t>
      </w:r>
    </w:p>
    <w:p w14:paraId="4A626519" w14:textId="3F0D459E" w:rsidR="004F6C24" w:rsidRPr="00A6020A" w:rsidRDefault="004F6C24" w:rsidP="00695710">
      <w:pPr>
        <w:pStyle w:val="Titre2"/>
      </w:pPr>
      <w:r w:rsidRPr="00A6020A">
        <w:t>Prévention de la corruption</w:t>
      </w:r>
      <w:bookmarkEnd w:id="225"/>
    </w:p>
    <w:p w14:paraId="149E9DE5" w14:textId="77777777" w:rsidR="007E4A55" w:rsidRPr="00711191" w:rsidRDefault="007E4A55" w:rsidP="007E4A55">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6"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7"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241C05CD" w14:textId="77777777" w:rsidR="007E4A55" w:rsidRPr="00711191" w:rsidRDefault="007E4A55" w:rsidP="007E4A55">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8" w:history="1">
        <w:r w:rsidRPr="00711191">
          <w:rPr>
            <w:rStyle w:val="Lienhypertexte"/>
            <w:rFonts w:asciiTheme="minorHAnsi" w:hAnsiTheme="minorHAnsi" w:cstheme="minorHAnsi"/>
            <w:sz w:val="20"/>
            <w:szCs w:val="20"/>
          </w:rPr>
          <w:t>https://cci-paris-iledefrance.signalement.net/entreprises</w:t>
        </w:r>
      </w:hyperlink>
    </w:p>
    <w:p w14:paraId="6217585F" w14:textId="77777777" w:rsidR="007E4A55" w:rsidRDefault="007E4A55" w:rsidP="007E4A55">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3BCD59E2" w14:textId="14C1A43D" w:rsidR="004F6C24" w:rsidRPr="00BF5DB0" w:rsidRDefault="004F6C24" w:rsidP="007E4A55">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D40EDE1" w14:textId="58DBC96D" w:rsidR="004F6C24" w:rsidRPr="00BF5DB0" w:rsidRDefault="004F6C24" w:rsidP="00C1468B">
      <w:pPr>
        <w:jc w:val="both"/>
        <w:rPr>
          <w:sz w:val="20"/>
          <w:szCs w:val="20"/>
        </w:rPr>
      </w:pPr>
      <w:r w:rsidRPr="00BF5DB0">
        <w:rPr>
          <w:sz w:val="20"/>
          <w:szCs w:val="20"/>
        </w:rPr>
        <w:t xml:space="preserve">Chaque partie s’engage à faire preuve d’une parfaite transparence et à s’informer </w:t>
      </w:r>
      <w:r w:rsidR="0063132C" w:rsidRPr="00BF5DB0">
        <w:rPr>
          <w:sz w:val="20"/>
          <w:szCs w:val="20"/>
        </w:rPr>
        <w:t>réciproquement</w:t>
      </w:r>
      <w:r w:rsidRPr="00BF5DB0">
        <w:rPr>
          <w:sz w:val="20"/>
          <w:szCs w:val="20"/>
        </w:rPr>
        <w:t xml:space="preserve"> de la commission de tels faits pendant la durée des présentes ou de tout autre manquement à la probité.</w:t>
      </w:r>
    </w:p>
    <w:p w14:paraId="02CB27B7" w14:textId="77777777" w:rsidR="0063132C" w:rsidRPr="00BF5DB0" w:rsidRDefault="004F6C24" w:rsidP="00C1468B">
      <w:pPr>
        <w:jc w:val="both"/>
        <w:rPr>
          <w:sz w:val="20"/>
          <w:szCs w:val="20"/>
        </w:rPr>
      </w:pPr>
      <w:r w:rsidRPr="00BF5DB0">
        <w:rPr>
          <w:sz w:val="20"/>
          <w:szCs w:val="20"/>
        </w:rPr>
        <w:lastRenderedPageBreak/>
        <w:t>En outre, chaque partie reconnait et garantit qu’elle respecte l’ensemble des réglementations qui lui sont applicables eu égard à leur statut et qui sont relatives à la lutte contre la corruption, le blanchiment d’argent et le financement du terrorisme.</w:t>
      </w:r>
    </w:p>
    <w:p w14:paraId="2BD94CC1" w14:textId="055A6DEE" w:rsidR="004F6C24" w:rsidRPr="00BF5DB0" w:rsidRDefault="004F6C24" w:rsidP="004F6C24">
      <w:pPr>
        <w:jc w:val="both"/>
        <w:rPr>
          <w:sz w:val="20"/>
          <w:szCs w:val="20"/>
        </w:rPr>
      </w:pPr>
      <w:r w:rsidRPr="00BF5DB0">
        <w:rPr>
          <w:sz w:val="20"/>
          <w:szCs w:val="20"/>
        </w:rPr>
        <w:t xml:space="preserve">La présente clause constitue un élément substantiel du présent </w:t>
      </w:r>
      <w:r w:rsidR="001F1C8D" w:rsidRPr="00BF5DB0">
        <w:rPr>
          <w:sz w:val="20"/>
          <w:szCs w:val="20"/>
        </w:rPr>
        <w:t>marché</w:t>
      </w:r>
      <w:r w:rsidRPr="00BF5DB0">
        <w:rPr>
          <w:sz w:val="20"/>
          <w:szCs w:val="20"/>
        </w:rPr>
        <w:t>. Son non-respect par l’une des parties entrainera la résiliation du présent marché de plein droit, sans mise en demeure préalable ni indemnité, aux torts et griefs exclusifs de la partie en cause.</w:t>
      </w:r>
    </w:p>
    <w:p w14:paraId="253D5DE5" w14:textId="29E0E84F" w:rsidR="004F6C24" w:rsidRPr="0070499D" w:rsidRDefault="004F6C24" w:rsidP="00695710">
      <w:pPr>
        <w:pStyle w:val="Titre2"/>
      </w:pPr>
      <w:bookmarkStart w:id="229" w:name="_Toc180155141"/>
      <w:r w:rsidRPr="0070499D">
        <w:t>SIGNATURE DE L’ENTREPRISE</w:t>
      </w:r>
      <w:bookmarkEnd w:id="229"/>
    </w:p>
    <w:p w14:paraId="682DE0A8" w14:textId="77777777" w:rsidR="0068671E" w:rsidRPr="00655C92" w:rsidRDefault="0068671E" w:rsidP="005B0A85">
      <w:pPr>
        <w:pStyle w:val="Titre3"/>
        <w:numPr>
          <w:ilvl w:val="2"/>
          <w:numId w:val="12"/>
        </w:numPr>
        <w:spacing w:before="240"/>
        <w:ind w:left="1984"/>
        <w:jc w:val="both"/>
        <w:rPr>
          <w:rFonts w:cstheme="minorHAnsi"/>
          <w:i/>
          <w:iCs/>
          <w:color w:val="auto"/>
        </w:rPr>
      </w:pPr>
      <w:bookmarkStart w:id="230" w:name="_Toc180154970"/>
      <w:bookmarkStart w:id="231" w:name="_Toc180155142"/>
      <w:r w:rsidRPr="00655C92">
        <w:rPr>
          <w:rFonts w:cstheme="minorHAnsi"/>
          <w:i/>
          <w:iCs/>
          <w:color w:val="auto"/>
        </w:rPr>
        <w:t>Avance</w:t>
      </w:r>
      <w:r w:rsidRPr="00655C92">
        <w:rPr>
          <w:rFonts w:cstheme="minorHAnsi"/>
          <w:i/>
          <w:iCs/>
          <w:color w:val="auto"/>
          <w:vertAlign w:val="superscript"/>
        </w:rPr>
        <w:footnoteReference w:id="6"/>
      </w:r>
      <w:bookmarkEnd w:id="226"/>
      <w:bookmarkEnd w:id="227"/>
      <w:bookmarkEnd w:id="228"/>
      <w:bookmarkEnd w:id="230"/>
      <w:bookmarkEnd w:id="231"/>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232"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233" w:name="_Toc180154971"/>
      <w:bookmarkStart w:id="234" w:name="_Toc180155143"/>
      <w:r w:rsidRPr="00A61041">
        <w:rPr>
          <w:sz w:val="20"/>
          <w:szCs w:val="20"/>
        </w:rPr>
        <w:fldChar w:fldCharType="end"/>
      </w:r>
      <w:bookmarkEnd w:id="232"/>
      <w:r w:rsidR="00F97170" w:rsidRPr="00A61041">
        <w:rPr>
          <w:sz w:val="20"/>
          <w:szCs w:val="20"/>
        </w:rPr>
        <w:tab/>
      </w:r>
      <w:proofErr w:type="gramStart"/>
      <w:r w:rsidRPr="00A61041">
        <w:rPr>
          <w:sz w:val="20"/>
          <w:szCs w:val="20"/>
        </w:rPr>
        <w:t>renoncer</w:t>
      </w:r>
      <w:proofErr w:type="gramEnd"/>
      <w:r w:rsidRPr="00A61041">
        <w:rPr>
          <w:sz w:val="20"/>
          <w:szCs w:val="20"/>
        </w:rPr>
        <w:t xml:space="preserve"> à percevoir une avance</w:t>
      </w:r>
      <w:bookmarkEnd w:id="233"/>
      <w:bookmarkEnd w:id="234"/>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235" w:name="_Toc180154972"/>
      <w:bookmarkStart w:id="236" w:name="_Toc180155144"/>
      <w:r w:rsidRPr="00A61041">
        <w:rPr>
          <w:sz w:val="20"/>
          <w:szCs w:val="20"/>
        </w:rPr>
        <w:fldChar w:fldCharType="end"/>
      </w:r>
      <w:r w:rsidR="00F97170">
        <w:tab/>
      </w:r>
      <w:proofErr w:type="gramStart"/>
      <w:r w:rsidRPr="00A61041">
        <w:rPr>
          <w:sz w:val="20"/>
          <w:szCs w:val="20"/>
        </w:rPr>
        <w:t>vouloir</w:t>
      </w:r>
      <w:proofErr w:type="gramEnd"/>
      <w:r w:rsidRPr="00A61041">
        <w:rPr>
          <w:sz w:val="20"/>
          <w:szCs w:val="20"/>
        </w:rPr>
        <w:t xml:space="preserve"> percevoir une avance dans les conditions fixées au présent acte d’engagement</w:t>
      </w:r>
      <w:bookmarkEnd w:id="235"/>
      <w:bookmarkEnd w:id="236"/>
    </w:p>
    <w:p w14:paraId="6545DA7C" w14:textId="77777777" w:rsidR="0089313E" w:rsidRPr="00A61041" w:rsidRDefault="0089313E" w:rsidP="00A61041">
      <w:pPr>
        <w:rPr>
          <w:sz w:val="20"/>
          <w:szCs w:val="20"/>
        </w:rPr>
      </w:pPr>
      <w:bookmarkStart w:id="237" w:name="_Toc180154973"/>
      <w:bookmarkStart w:id="238" w:name="_Toc180155145"/>
      <w:r w:rsidRPr="00A61041">
        <w:rPr>
          <w:sz w:val="20"/>
          <w:szCs w:val="20"/>
        </w:rPr>
        <w:t>L’entreprise est informée que, si aucun choix n’est opéré, elle est réputée renoncer à percevoir l’avance.</w:t>
      </w:r>
      <w:bookmarkEnd w:id="237"/>
      <w:bookmarkEnd w:id="238"/>
    </w:p>
    <w:p w14:paraId="43DBB0B2" w14:textId="77777777" w:rsidR="0089313E" w:rsidRPr="00655C92" w:rsidRDefault="0089313E" w:rsidP="005B0A85">
      <w:pPr>
        <w:pStyle w:val="Titre3"/>
        <w:numPr>
          <w:ilvl w:val="2"/>
          <w:numId w:val="12"/>
        </w:numPr>
        <w:spacing w:before="240"/>
        <w:ind w:left="1984"/>
        <w:jc w:val="both"/>
        <w:rPr>
          <w:rFonts w:cstheme="minorHAnsi"/>
          <w:i/>
          <w:iCs/>
          <w:color w:val="auto"/>
        </w:rPr>
      </w:pPr>
      <w:bookmarkStart w:id="239" w:name="_Toc490144832"/>
      <w:bookmarkStart w:id="240" w:name="_Toc97823623"/>
      <w:bookmarkStart w:id="241" w:name="_Toc180154974"/>
      <w:bookmarkStart w:id="242" w:name="_Toc180155146"/>
      <w:r w:rsidRPr="00655C92">
        <w:rPr>
          <w:rFonts w:cstheme="minorHAnsi"/>
          <w:i/>
          <w:iCs/>
          <w:color w:val="auto"/>
        </w:rPr>
        <w:t>Présentation de sous-traitant(s) lors de la remise de l’offre</w:t>
      </w:r>
      <w:bookmarkEnd w:id="239"/>
      <w:bookmarkEnd w:id="240"/>
      <w:bookmarkEnd w:id="241"/>
      <w:bookmarkEnd w:id="242"/>
    </w:p>
    <w:p w14:paraId="5E167AD9" w14:textId="157E0897" w:rsidR="0089313E" w:rsidRPr="00BF5DB0" w:rsidRDefault="009E4085" w:rsidP="000B62A9">
      <w:pPr>
        <w:jc w:val="both"/>
        <w:outlineLvl w:val="1"/>
        <w:rPr>
          <w:rFonts w:cstheme="minorHAnsi"/>
          <w:sz w:val="20"/>
          <w:szCs w:val="20"/>
        </w:rPr>
      </w:pPr>
      <w:bookmarkStart w:id="243" w:name="_Toc180154975"/>
      <w:bookmarkStart w:id="244"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243"/>
      <w:bookmarkEnd w:id="244"/>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245" w:name="_Toc180154976"/>
      <w:bookmarkStart w:id="246" w:name="_Toc180155148"/>
      <w:r w:rsidRPr="00A61041">
        <w:rPr>
          <w:sz w:val="20"/>
          <w:szCs w:val="20"/>
        </w:rPr>
        <w:fldChar w:fldCharType="end"/>
      </w:r>
      <w:r w:rsidR="00F97170" w:rsidRPr="00A61041">
        <w:rPr>
          <w:sz w:val="20"/>
          <w:szCs w:val="20"/>
        </w:rPr>
        <w:tab/>
      </w:r>
      <w:proofErr w:type="gramStart"/>
      <w:r w:rsidRPr="00A61041">
        <w:rPr>
          <w:sz w:val="20"/>
          <w:szCs w:val="20"/>
        </w:rPr>
        <w:t>ne</w:t>
      </w:r>
      <w:proofErr w:type="gramEnd"/>
      <w:r w:rsidRPr="00A61041">
        <w:rPr>
          <w:sz w:val="20"/>
          <w:szCs w:val="20"/>
        </w:rPr>
        <w:t xml:space="preserve"> présente(nt) pas de sous-traitant(s) dans l’offre ;</w:t>
      </w:r>
      <w:bookmarkEnd w:id="245"/>
      <w:bookmarkEnd w:id="246"/>
    </w:p>
    <w:p w14:paraId="3627D2D2" w14:textId="3961C1EA"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247" w:name="_Toc180154977"/>
      <w:bookmarkStart w:id="248" w:name="_Toc180155149"/>
      <w:r w:rsidRPr="00A61041">
        <w:rPr>
          <w:sz w:val="20"/>
          <w:szCs w:val="20"/>
        </w:rPr>
        <w:fldChar w:fldCharType="end"/>
      </w:r>
      <w:r w:rsidR="00F97170" w:rsidRPr="00A61041">
        <w:rPr>
          <w:sz w:val="20"/>
          <w:szCs w:val="20"/>
        </w:rPr>
        <w:tab/>
      </w:r>
      <w:proofErr w:type="gramStart"/>
      <w:r w:rsidRPr="00A61041">
        <w:rPr>
          <w:sz w:val="20"/>
          <w:szCs w:val="20"/>
        </w:rPr>
        <w:t>présente</w:t>
      </w:r>
      <w:proofErr w:type="gramEnd"/>
      <w:r w:rsidRPr="00A61041">
        <w:rPr>
          <w:sz w:val="20"/>
          <w:szCs w:val="20"/>
        </w:rPr>
        <w:t>(nt) un (des) sous-traitant(s) dans l’offre.</w:t>
      </w:r>
      <w:bookmarkEnd w:id="247"/>
      <w:bookmarkEnd w:id="248"/>
    </w:p>
    <w:p w14:paraId="375E096B" w14:textId="77777777" w:rsidR="0089313E" w:rsidRPr="00655C92" w:rsidRDefault="0089313E" w:rsidP="005B0A85">
      <w:pPr>
        <w:pStyle w:val="Titre3"/>
        <w:numPr>
          <w:ilvl w:val="2"/>
          <w:numId w:val="12"/>
        </w:numPr>
        <w:spacing w:before="240"/>
        <w:ind w:left="1984"/>
        <w:jc w:val="both"/>
        <w:rPr>
          <w:rFonts w:cstheme="minorHAnsi"/>
          <w:i/>
          <w:iCs/>
          <w:color w:val="auto"/>
        </w:rPr>
      </w:pPr>
      <w:bookmarkStart w:id="249" w:name="_Toc490144844"/>
      <w:bookmarkStart w:id="250" w:name="_Toc197326337"/>
      <w:bookmarkStart w:id="251" w:name="_Toc97823624"/>
      <w:bookmarkStart w:id="252" w:name="_Toc180154986"/>
      <w:bookmarkStart w:id="253" w:name="_Toc180155151"/>
      <w:r w:rsidRPr="00655C92">
        <w:rPr>
          <w:rFonts w:cstheme="minorHAnsi"/>
          <w:i/>
          <w:iCs/>
          <w:color w:val="auto"/>
        </w:rPr>
        <w:t>Délai de validité de l’offre</w:t>
      </w:r>
      <w:bookmarkEnd w:id="249"/>
      <w:bookmarkEnd w:id="250"/>
      <w:bookmarkEnd w:id="251"/>
      <w:bookmarkEnd w:id="252"/>
      <w:bookmarkEnd w:id="253"/>
      <w:r w:rsidRPr="00655C92">
        <w:rPr>
          <w:rFonts w:cstheme="minorHAnsi"/>
          <w:i/>
          <w:iCs/>
          <w:color w:val="auto"/>
        </w:rPr>
        <w:t xml:space="preserve"> </w:t>
      </w:r>
    </w:p>
    <w:p w14:paraId="2D9C1907" w14:textId="37FD13D5" w:rsidR="0089313E" w:rsidRPr="00BF5DB0" w:rsidRDefault="0089313E" w:rsidP="000B62A9">
      <w:pPr>
        <w:jc w:val="both"/>
        <w:outlineLvl w:val="1"/>
        <w:rPr>
          <w:rFonts w:cstheme="minorHAnsi"/>
          <w:sz w:val="20"/>
          <w:szCs w:val="20"/>
        </w:rPr>
      </w:pPr>
      <w:bookmarkStart w:id="254" w:name="_Toc180154987"/>
      <w:bookmarkStart w:id="255" w:name="_Toc180155152"/>
      <w:r w:rsidRPr="00BF5DB0">
        <w:rPr>
          <w:rFonts w:cstheme="minorHAnsi"/>
          <w:sz w:val="20"/>
          <w:szCs w:val="20"/>
        </w:rPr>
        <w:t xml:space="preserve">L’offre ainsi présentée ne me </w:t>
      </w:r>
      <w:r w:rsidRPr="00D129F2">
        <w:rPr>
          <w:rFonts w:cstheme="minorHAnsi"/>
          <w:sz w:val="20"/>
          <w:szCs w:val="20"/>
        </w:rPr>
        <w:t xml:space="preserve">lie toutefois que si la décision d’attribution par la personne habilitée à signer le marché intervient dans </w:t>
      </w:r>
      <w:proofErr w:type="gramStart"/>
      <w:r w:rsidRPr="00D129F2">
        <w:rPr>
          <w:rFonts w:cstheme="minorHAnsi"/>
          <w:sz w:val="20"/>
          <w:szCs w:val="20"/>
        </w:rPr>
        <w:t xml:space="preserve">un délai de </w:t>
      </w:r>
      <w:r w:rsidR="00D336D6" w:rsidRPr="00D129F2">
        <w:rPr>
          <w:rFonts w:cstheme="minorHAnsi"/>
          <w:bCs/>
          <w:iCs/>
          <w:sz w:val="20"/>
          <w:szCs w:val="20"/>
        </w:rPr>
        <w:t>12</w:t>
      </w:r>
      <w:r w:rsidRPr="00D129F2">
        <w:rPr>
          <w:rFonts w:cstheme="minorHAnsi"/>
          <w:bCs/>
          <w:iCs/>
          <w:sz w:val="20"/>
          <w:szCs w:val="20"/>
        </w:rPr>
        <w:t>0</w:t>
      </w:r>
      <w:r w:rsidRPr="00D129F2">
        <w:rPr>
          <w:rFonts w:cstheme="minorHAnsi"/>
          <w:sz w:val="20"/>
          <w:szCs w:val="20"/>
        </w:rPr>
        <w:t xml:space="preserve"> </w:t>
      </w:r>
      <w:r w:rsidRPr="00BF5DB0">
        <w:rPr>
          <w:rFonts w:cstheme="minorHAnsi"/>
          <w:sz w:val="20"/>
          <w:szCs w:val="20"/>
        </w:rPr>
        <w:t>jours calendaires</w:t>
      </w:r>
      <w:proofErr w:type="gramEnd"/>
      <w:r w:rsidRPr="00BF5DB0">
        <w:rPr>
          <w:rFonts w:cstheme="minorHAnsi"/>
          <w:sz w:val="20"/>
          <w:szCs w:val="20"/>
        </w:rPr>
        <w:t xml:space="preserve"> à compter de la date limite de remise des offres.</w:t>
      </w:r>
      <w:bookmarkEnd w:id="254"/>
      <w:bookmarkEnd w:id="255"/>
      <w:r w:rsidRPr="00BF5DB0">
        <w:rPr>
          <w:rFonts w:cstheme="minorHAnsi"/>
          <w:sz w:val="20"/>
          <w:szCs w:val="20"/>
        </w:rPr>
        <w:t xml:space="preserve"> </w:t>
      </w:r>
    </w:p>
    <w:p w14:paraId="2FA20634" w14:textId="6FFA6928" w:rsidR="0089313E" w:rsidRPr="00655C92" w:rsidRDefault="0070499D" w:rsidP="005B0A85">
      <w:pPr>
        <w:pStyle w:val="Titre3"/>
        <w:numPr>
          <w:ilvl w:val="2"/>
          <w:numId w:val="12"/>
        </w:numPr>
        <w:spacing w:before="240"/>
        <w:ind w:left="1984"/>
        <w:jc w:val="both"/>
        <w:rPr>
          <w:rFonts w:cstheme="minorHAnsi"/>
          <w:i/>
          <w:iCs/>
          <w:color w:val="auto"/>
        </w:rPr>
      </w:pPr>
      <w:bookmarkStart w:id="256" w:name="_Toc490144845"/>
      <w:bookmarkStart w:id="257" w:name="_Toc197326339"/>
      <w:bookmarkStart w:id="258" w:name="_Toc97823625"/>
      <w:bookmarkStart w:id="259" w:name="_Toc180154988"/>
      <w:bookmarkStart w:id="260"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rPr>
        <w:t xml:space="preserve"> </w:t>
      </w:r>
      <w:r w:rsidR="0089313E" w:rsidRPr="00655C92">
        <w:rPr>
          <w:rFonts w:cstheme="minorHAnsi"/>
          <w:i/>
          <w:iCs/>
          <w:color w:val="auto"/>
        </w:rPr>
        <w:t xml:space="preserve">Signature de l’entreprise </w:t>
      </w:r>
      <w:r w:rsidR="0089313E" w:rsidRPr="00655C92">
        <w:rPr>
          <w:rFonts w:cstheme="minorHAnsi"/>
          <w:i/>
          <w:iCs/>
          <w:color w:val="auto"/>
          <w:vertAlign w:val="superscript"/>
        </w:rPr>
        <w:footnoteReference w:id="8"/>
      </w:r>
      <w:bookmarkEnd w:id="256"/>
      <w:bookmarkEnd w:id="257"/>
      <w:bookmarkEnd w:id="258"/>
      <w:bookmarkEnd w:id="259"/>
      <w:bookmarkEnd w:id="260"/>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t xml:space="preserve">Nom et qualité du signataire : </w:t>
      </w:r>
    </w:p>
    <w:p w14:paraId="77D10A2F" w14:textId="5A117179" w:rsidR="00B57106" w:rsidRPr="00531D27"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B928B7" w14:paraId="73D5C9E2" w14:textId="17F8781A" w:rsidTr="004C734A">
        <w:tc>
          <w:tcPr>
            <w:tcW w:w="2405"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t>Entreprise mandataire</w:t>
            </w:r>
            <w:r>
              <w:rPr>
                <w:b/>
                <w:bCs/>
                <w:sz w:val="20"/>
                <w:szCs w:val="20"/>
              </w:rPr>
              <w:t>*</w:t>
            </w:r>
          </w:p>
        </w:tc>
        <w:tc>
          <w:tcPr>
            <w:tcW w:w="2410"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10"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04"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4C734A">
        <w:trPr>
          <w:trHeight w:val="919"/>
        </w:trPr>
        <w:tc>
          <w:tcPr>
            <w:tcW w:w="2405"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04"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BD5A0C">
        <w:trPr>
          <w:trHeight w:val="267"/>
        </w:trPr>
        <w:tc>
          <w:tcPr>
            <w:tcW w:w="9629" w:type="dxa"/>
            <w:gridSpan w:val="4"/>
            <w:tcBorders>
              <w:top w:val="single" w:sz="4" w:space="0" w:color="auto"/>
              <w:left w:val="nil"/>
              <w:bottom w:val="nil"/>
              <w:right w:val="nil"/>
            </w:tcBorders>
          </w:tcPr>
          <w:p w14:paraId="74336836" w14:textId="36CBB0E6" w:rsidR="00012916" w:rsidRPr="00881D79" w:rsidRDefault="00012916" w:rsidP="004C734A">
            <w:pPr>
              <w:jc w:val="both"/>
              <w:rPr>
                <w:b/>
                <w:bCs/>
                <w:sz w:val="18"/>
                <w:szCs w:val="18"/>
              </w:rPr>
            </w:pPr>
            <w:r w:rsidRPr="00881D79">
              <w:rPr>
                <w:b/>
                <w:bCs/>
                <w:sz w:val="18"/>
                <w:szCs w:val="18"/>
              </w:rPr>
              <w:lastRenderedPageBreak/>
              <w:t>* Le mandataire devra fournir, si le groupement est désigné attributaire, un document d’habilitation par les autres membres du groupement et précisant les conditions de cette habilitation.</w:t>
            </w:r>
          </w:p>
        </w:tc>
      </w:tr>
    </w:tbl>
    <w:p w14:paraId="3BAAA5F6" w14:textId="0810BDD1" w:rsidR="004F6C24" w:rsidRPr="00A6020A" w:rsidRDefault="004F6C24" w:rsidP="00695710">
      <w:pPr>
        <w:pStyle w:val="Titre2"/>
      </w:pPr>
      <w:bookmarkStart w:id="261" w:name="_Toc180154989"/>
      <w:bookmarkStart w:id="262" w:name="_Toc180155154"/>
      <w:bookmarkStart w:id="263" w:name="_Toc197326341"/>
      <w:bookmarkStart w:id="264" w:name="_Toc490144847"/>
      <w:bookmarkStart w:id="265" w:name="_Toc97823627"/>
      <w:r w:rsidRPr="00A6020A">
        <w:t xml:space="preserve">ACCEPTATION DE L’OFFRE - SIGNATURE DU POUVOIR ADJUDICATEUR </w:t>
      </w:r>
      <w:r w:rsidRPr="00935E8C">
        <w:rPr>
          <w:i/>
          <w:iCs/>
          <w:sz w:val="24"/>
          <w:szCs w:val="24"/>
        </w:rPr>
        <w:t>(ARTICLE R</w:t>
      </w:r>
      <w:r w:rsidR="008330FD" w:rsidRPr="00935E8C">
        <w:rPr>
          <w:i/>
          <w:iCs/>
          <w:sz w:val="24"/>
          <w:szCs w:val="24"/>
        </w:rPr>
        <w:t>É</w:t>
      </w:r>
      <w:r w:rsidRPr="00935E8C">
        <w:rPr>
          <w:i/>
          <w:iCs/>
          <w:sz w:val="24"/>
          <w:szCs w:val="24"/>
        </w:rPr>
        <w:t>SERV</w:t>
      </w:r>
      <w:r w:rsidR="008330FD" w:rsidRPr="00935E8C">
        <w:rPr>
          <w:i/>
          <w:iCs/>
          <w:sz w:val="24"/>
          <w:szCs w:val="24"/>
        </w:rPr>
        <w:t>É</w:t>
      </w:r>
      <w:r w:rsidRPr="00935E8C">
        <w:rPr>
          <w:i/>
          <w:iCs/>
          <w:sz w:val="24"/>
          <w:szCs w:val="24"/>
        </w:rPr>
        <w:t xml:space="preserve"> AU GIE DU GROUPE CCIR PARIS ILE-DE-FRANCE)</w:t>
      </w:r>
      <w:bookmarkEnd w:id="261"/>
      <w:bookmarkEnd w:id="262"/>
    </w:p>
    <w:p w14:paraId="6E694038" w14:textId="08B7797C" w:rsidR="008D467A" w:rsidRPr="00D67F3C" w:rsidRDefault="008D467A" w:rsidP="005B0A85">
      <w:pPr>
        <w:pStyle w:val="Titre3"/>
        <w:numPr>
          <w:ilvl w:val="2"/>
          <w:numId w:val="12"/>
        </w:numPr>
        <w:spacing w:before="240"/>
        <w:ind w:left="1984"/>
        <w:jc w:val="both"/>
        <w:rPr>
          <w:rFonts w:cstheme="minorHAnsi"/>
          <w:i/>
          <w:iCs/>
          <w:color w:val="auto"/>
        </w:rPr>
      </w:pPr>
      <w:bookmarkStart w:id="266" w:name="_Toc180154990"/>
      <w:bookmarkStart w:id="267" w:name="_Toc180155155"/>
      <w:r w:rsidRPr="00D67F3C">
        <w:rPr>
          <w:rFonts w:cstheme="minorHAnsi"/>
          <w:i/>
          <w:iCs/>
          <w:color w:val="auto"/>
        </w:rPr>
        <w:t xml:space="preserve">Récapitulatif des annexes établies après la remise des offres </w:t>
      </w:r>
    </w:p>
    <w:bookmarkEnd w:id="263"/>
    <w:bookmarkEnd w:id="264"/>
    <w:bookmarkEnd w:id="265"/>
    <w:bookmarkEnd w:id="266"/>
    <w:bookmarkEnd w:id="267"/>
    <w:p w14:paraId="74A798C4" w14:textId="46DEBBDB" w:rsidR="0089313E" w:rsidRPr="00312544" w:rsidRDefault="0089313E" w:rsidP="00312544">
      <w:pPr>
        <w:spacing w:before="120"/>
        <w:ind w:left="567" w:hanging="567"/>
        <w:jc w:val="both"/>
        <w:rPr>
          <w:rFonts w:eastAsia="Arial Narrow" w:cstheme="minorHAnsi"/>
          <w:color w:val="0000FF"/>
          <w:sz w:val="20"/>
          <w:szCs w:val="20"/>
        </w:rPr>
      </w:pPr>
      <w:r w:rsidRPr="00312544">
        <w:rPr>
          <w:rFonts w:eastAsia="Arial Narrow" w:cstheme="minorHAnsi"/>
          <w:color w:val="0000FF"/>
          <w:sz w:val="20"/>
          <w:szCs w:val="20"/>
        </w:rPr>
        <w:t xml:space="preserve">Le présent </w:t>
      </w:r>
      <w:r w:rsidR="008D467A" w:rsidRPr="00312544">
        <w:rPr>
          <w:rFonts w:eastAsia="Arial Narrow" w:cstheme="minorHAnsi"/>
          <w:color w:val="0000FF"/>
          <w:sz w:val="20"/>
          <w:szCs w:val="20"/>
        </w:rPr>
        <w:t>marché</w:t>
      </w:r>
      <w:r w:rsidRPr="00312544">
        <w:rPr>
          <w:rFonts w:eastAsia="Arial Narrow" w:cstheme="minorHAnsi"/>
          <w:color w:val="0000FF"/>
          <w:sz w:val="20"/>
          <w:szCs w:val="20"/>
        </w:rPr>
        <w:t xml:space="preserve"> : </w:t>
      </w:r>
    </w:p>
    <w:p w14:paraId="5C9C7B15" w14:textId="7C36E8D6" w:rsidR="0089313E" w:rsidRPr="00BF5DB0" w:rsidRDefault="00D336D6" w:rsidP="00F97170">
      <w:pPr>
        <w:tabs>
          <w:tab w:val="left" w:pos="851"/>
        </w:tabs>
        <w:spacing w:before="120"/>
        <w:ind w:left="360"/>
        <w:jc w:val="both"/>
        <w:rPr>
          <w:rFonts w:eastAsia="Arial Narrow" w:cstheme="minorHAnsi"/>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r>
      <w:proofErr w:type="gramStart"/>
      <w:r w:rsidR="0089313E" w:rsidRPr="00BF5DB0">
        <w:rPr>
          <w:rFonts w:eastAsia="Arial Narrow" w:cstheme="minorHAnsi"/>
          <w:sz w:val="20"/>
          <w:szCs w:val="20"/>
        </w:rPr>
        <w:t>a</w:t>
      </w:r>
      <w:proofErr w:type="gramEnd"/>
      <w:r w:rsidR="0089313E" w:rsidRPr="00BF5DB0">
        <w:rPr>
          <w:rFonts w:eastAsia="Arial Narrow" w:cstheme="minorHAnsi"/>
          <w:sz w:val="20"/>
          <w:szCs w:val="20"/>
        </w:rPr>
        <w:t xml:space="preserve"> fait l’objet d’une</w:t>
      </w:r>
      <w:r w:rsidR="0089313E" w:rsidRPr="00BF5DB0">
        <w:rPr>
          <w:rFonts w:eastAsia="Arial Narrow" w:cstheme="minorHAnsi"/>
          <w:color w:val="0000FF"/>
          <w:sz w:val="20"/>
          <w:szCs w:val="20"/>
        </w:rPr>
        <w:t xml:space="preserve"> mise au point</w:t>
      </w:r>
      <w:r w:rsidR="0089313E" w:rsidRPr="00BF5DB0">
        <w:rPr>
          <w:rFonts w:eastAsia="Arial Narrow" w:cstheme="minorHAnsi"/>
          <w:sz w:val="20"/>
          <w:szCs w:val="20"/>
        </w:rPr>
        <w:t xml:space="preserve"> / </w:t>
      </w:r>
      <w:r w:rsidR="0089313E" w:rsidRPr="00BF5DB0">
        <w:rPr>
          <w:rFonts w:eastAsia="Arial Narrow" w:cstheme="minorHAnsi"/>
          <w:color w:val="0000FF"/>
          <w:sz w:val="20"/>
          <w:szCs w:val="20"/>
        </w:rPr>
        <w:t>négociation / régularisation</w:t>
      </w:r>
      <w:r w:rsidR="0089313E" w:rsidRPr="00BF5DB0">
        <w:rPr>
          <w:rFonts w:eastAsia="Arial Narrow" w:cstheme="minorHAnsi"/>
          <w:sz w:val="20"/>
          <w:szCs w:val="20"/>
        </w:rPr>
        <w:t xml:space="preserve"> jointe en annexe</w:t>
      </w:r>
    </w:p>
    <w:p w14:paraId="5331BABB" w14:textId="31CD044B" w:rsidR="0089313E" w:rsidRDefault="00D336D6" w:rsidP="00F97170">
      <w:pPr>
        <w:spacing w:before="120"/>
        <w:ind w:left="851" w:hanging="491"/>
        <w:jc w:val="both"/>
        <w:rPr>
          <w:rFonts w:eastAsia="Arial Narrow" w:cstheme="minorHAnsi"/>
          <w:color w:val="0000FF"/>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r>
      <w:proofErr w:type="gramStart"/>
      <w:r w:rsidR="0089313E" w:rsidRPr="00BF5DB0">
        <w:rPr>
          <w:rFonts w:eastAsia="Arial Narrow" w:cstheme="minorHAnsi"/>
          <w:color w:val="0000FF"/>
          <w:sz w:val="20"/>
          <w:szCs w:val="20"/>
        </w:rPr>
        <w:t>est</w:t>
      </w:r>
      <w:proofErr w:type="gramEnd"/>
      <w:r w:rsidR="0089313E" w:rsidRPr="00BF5DB0">
        <w:rPr>
          <w:rFonts w:eastAsia="Arial Narrow" w:cstheme="minorHAnsi"/>
          <w:color w:val="0000FF"/>
          <w:sz w:val="20"/>
          <w:szCs w:val="20"/>
        </w:rPr>
        <w:t xml:space="preserve"> établi à la suite des régularisations / négociations</w:t>
      </w:r>
      <w:r w:rsidR="00D313D5">
        <w:rPr>
          <w:rFonts w:eastAsia="Arial Narrow" w:cstheme="minorHAnsi"/>
          <w:color w:val="0000FF"/>
          <w:sz w:val="20"/>
          <w:szCs w:val="20"/>
        </w:rPr>
        <w:t xml:space="preserve"> </w:t>
      </w:r>
      <w:r w:rsidR="0089313E" w:rsidRPr="00BF5DB0">
        <w:rPr>
          <w:rFonts w:eastAsia="Arial Narrow" w:cstheme="minorHAnsi"/>
          <w:color w:val="0000FF"/>
          <w:sz w:val="20"/>
          <w:szCs w:val="20"/>
        </w:rPr>
        <w:t>; il annule et remplace l’acte d’engagement remis à l’occasion de l’offre initiale</w:t>
      </w:r>
    </w:p>
    <w:p w14:paraId="62ABAB02" w14:textId="24DC994E" w:rsidR="008D467A" w:rsidRPr="00BF5DB0" w:rsidRDefault="008D467A" w:rsidP="00312544">
      <w:pPr>
        <w:spacing w:before="120"/>
        <w:ind w:left="567" w:hanging="567"/>
        <w:jc w:val="both"/>
        <w:rPr>
          <w:rFonts w:eastAsia="Arial Narrow" w:cstheme="minorHAnsi"/>
          <w:sz w:val="20"/>
          <w:szCs w:val="20"/>
        </w:rPr>
      </w:pPr>
      <w:r w:rsidRPr="00312544">
        <w:rPr>
          <w:rFonts w:eastAsia="Arial Narrow" w:cstheme="minorHAnsi"/>
          <w:color w:val="0000FF"/>
          <w:sz w:val="20"/>
          <w:szCs w:val="20"/>
        </w:rPr>
        <w:t>Le présent marché est complété par :</w:t>
      </w:r>
    </w:p>
    <w:p w14:paraId="47711C29" w14:textId="2873A8F5"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Annexe relative aux demandes de précisions sur la teneur des offres</w:t>
      </w:r>
    </w:p>
    <w:p w14:paraId="59521A2C" w14:textId="78D8D4A5"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 xml:space="preserve">Annexe relative </w:t>
      </w:r>
      <w:r w:rsidRPr="00BF5DB0">
        <w:rPr>
          <w:rFonts w:cstheme="minorHAnsi"/>
          <w:color w:val="0000FF"/>
          <w:sz w:val="20"/>
          <w:szCs w:val="20"/>
        </w:rPr>
        <w:t>à la</w:t>
      </w:r>
      <w:r w:rsidRPr="009B2C4A">
        <w:rPr>
          <w:rFonts w:cstheme="minorHAnsi"/>
          <w:color w:val="0000FF"/>
          <w:sz w:val="20"/>
          <w:szCs w:val="20"/>
        </w:rPr>
        <w:t xml:space="preserve"> </w:t>
      </w:r>
      <w:r w:rsidRPr="00BF5DB0">
        <w:rPr>
          <w:rFonts w:cstheme="minorHAnsi"/>
          <w:color w:val="0000FF"/>
          <w:sz w:val="20"/>
          <w:szCs w:val="20"/>
        </w:rPr>
        <w:t xml:space="preserve">mise au point de l’accord-cadre </w:t>
      </w:r>
      <w:r w:rsidRPr="009B2C4A">
        <w:rPr>
          <w:rFonts w:cstheme="minorHAnsi"/>
          <w:color w:val="0000FF"/>
          <w:sz w:val="20"/>
          <w:szCs w:val="20"/>
        </w:rPr>
        <w:t xml:space="preserve">/ </w:t>
      </w:r>
      <w:r w:rsidRPr="00BF5DB0">
        <w:rPr>
          <w:rFonts w:cstheme="minorHAnsi"/>
          <w:color w:val="0000FF"/>
          <w:sz w:val="20"/>
          <w:szCs w:val="20"/>
        </w:rPr>
        <w:t>au</w:t>
      </w:r>
      <w:r w:rsidRPr="009B2C4A">
        <w:rPr>
          <w:rFonts w:cstheme="minorHAnsi"/>
          <w:color w:val="0000FF"/>
          <w:sz w:val="20"/>
          <w:szCs w:val="20"/>
        </w:rPr>
        <w:t xml:space="preserve"> </w:t>
      </w:r>
      <w:r w:rsidRPr="00BF5DB0">
        <w:rPr>
          <w:rFonts w:cstheme="minorHAnsi"/>
          <w:color w:val="0000FF"/>
          <w:sz w:val="20"/>
          <w:szCs w:val="20"/>
        </w:rPr>
        <w:t>résultat de la négociation</w:t>
      </w:r>
      <w:r w:rsidRPr="009B2C4A">
        <w:rPr>
          <w:rFonts w:cstheme="minorHAnsi"/>
          <w:color w:val="0000FF"/>
          <w:sz w:val="20"/>
          <w:szCs w:val="20"/>
        </w:rPr>
        <w:t xml:space="preserve"> </w:t>
      </w:r>
    </w:p>
    <w:p w14:paraId="3DC2FC8D" w14:textId="7D3B9432" w:rsidR="0089313E" w:rsidRPr="009B2C4A" w:rsidRDefault="0089313E" w:rsidP="00F97170">
      <w:pPr>
        <w:tabs>
          <w:tab w:val="left" w:pos="851"/>
        </w:tabs>
        <w:spacing w:before="120" w:line="360" w:lineRule="auto"/>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Pr="009B2C4A">
        <w:rPr>
          <w:rFonts w:cstheme="minorHAnsi"/>
          <w:color w:val="0000FF"/>
          <w:sz w:val="20"/>
          <w:szCs w:val="20"/>
        </w:rPr>
        <w:t xml:space="preserve"> </w:t>
      </w:r>
      <w:r w:rsidR="00F97170" w:rsidRPr="009B2C4A">
        <w:rPr>
          <w:rFonts w:cstheme="minorHAnsi"/>
          <w:color w:val="0000FF"/>
          <w:sz w:val="20"/>
          <w:szCs w:val="20"/>
        </w:rPr>
        <w:tab/>
        <w:t>A</w:t>
      </w:r>
      <w:r w:rsidRPr="009B2C4A">
        <w:rPr>
          <w:rFonts w:cstheme="minorHAnsi"/>
          <w:color w:val="0000FF"/>
          <w:sz w:val="20"/>
          <w:szCs w:val="20"/>
        </w:rPr>
        <w:t>utre(</w:t>
      </w:r>
      <w:proofErr w:type="gramStart"/>
      <w:r w:rsidRPr="009B2C4A">
        <w:rPr>
          <w:rFonts w:cstheme="minorHAnsi"/>
          <w:color w:val="0000FF"/>
          <w:sz w:val="20"/>
          <w:szCs w:val="20"/>
        </w:rPr>
        <w:t>s)  :</w:t>
      </w:r>
      <w:proofErr w:type="gramEnd"/>
    </w:p>
    <w:p w14:paraId="2DAE72A7" w14:textId="59078BD7" w:rsidR="0089313E" w:rsidRPr="00D67F3C" w:rsidRDefault="0089313E" w:rsidP="005B0A85">
      <w:pPr>
        <w:pStyle w:val="Titre3"/>
        <w:numPr>
          <w:ilvl w:val="2"/>
          <w:numId w:val="12"/>
        </w:numPr>
        <w:spacing w:before="240"/>
        <w:ind w:left="1984"/>
        <w:jc w:val="both"/>
        <w:rPr>
          <w:rFonts w:cstheme="minorHAnsi"/>
          <w:i/>
          <w:iCs/>
          <w:color w:val="auto"/>
        </w:rPr>
      </w:pPr>
      <w:bookmarkStart w:id="268" w:name="_Toc490144850"/>
      <w:bookmarkStart w:id="269" w:name="_Toc197326344"/>
      <w:bookmarkStart w:id="270" w:name="_Toc97823630"/>
      <w:bookmarkStart w:id="271" w:name="_Toc180154993"/>
      <w:bookmarkStart w:id="272" w:name="_Toc180155158"/>
      <w:r w:rsidRPr="00D67F3C">
        <w:rPr>
          <w:rFonts w:cstheme="minorHAnsi"/>
          <w:i/>
          <w:iCs/>
          <w:color w:val="auto"/>
        </w:rPr>
        <w:t xml:space="preserve">Signature </w:t>
      </w:r>
      <w:bookmarkEnd w:id="268"/>
      <w:bookmarkEnd w:id="269"/>
      <w:bookmarkEnd w:id="270"/>
      <w:r w:rsidR="00A67F29" w:rsidRPr="00D67F3C">
        <w:rPr>
          <w:rFonts w:cstheme="minorHAnsi"/>
          <w:i/>
          <w:iCs/>
          <w:color w:val="auto"/>
        </w:rPr>
        <w:t>du GIE du Groupe CCIR Paris Ile-de-France</w:t>
      </w:r>
      <w:bookmarkEnd w:id="271"/>
      <w:bookmarkEnd w:id="272"/>
      <w:r w:rsidRPr="00D67F3C">
        <w:rPr>
          <w:rFonts w:cstheme="minorHAnsi"/>
          <w:i/>
          <w:iCs/>
          <w:color w:val="auto"/>
        </w:rPr>
        <w:t xml:space="preserve"> </w:t>
      </w:r>
    </w:p>
    <w:p w14:paraId="30E953D6" w14:textId="263C8D3A" w:rsidR="0089313E" w:rsidRPr="00BF5DB0"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1BD220E7" w14:textId="77777777" w:rsidR="001612A2" w:rsidRPr="00BF5DB0" w:rsidRDefault="001612A2" w:rsidP="00912F1C">
      <w:pPr>
        <w:spacing w:before="240" w:after="0"/>
        <w:ind w:left="3420"/>
        <w:jc w:val="both"/>
        <w:rPr>
          <w:rFonts w:cstheme="minorHAnsi"/>
          <w:sz w:val="20"/>
          <w:szCs w:val="20"/>
        </w:rPr>
      </w:pPr>
      <w:r w:rsidRPr="00BF5DB0">
        <w:rPr>
          <w:rFonts w:cstheme="minorHAnsi"/>
          <w:sz w:val="20"/>
          <w:szCs w:val="20"/>
        </w:rPr>
        <w:t>Pour le GIE du Groupe CCIR Paris Ile-de-France,</w:t>
      </w:r>
    </w:p>
    <w:p w14:paraId="6744F8BC" w14:textId="77777777" w:rsidR="001612A2" w:rsidRPr="00BF5DB0" w:rsidRDefault="001612A2" w:rsidP="00912F1C">
      <w:pPr>
        <w:spacing w:after="0"/>
        <w:ind w:left="3420"/>
        <w:jc w:val="both"/>
        <w:rPr>
          <w:rFonts w:cstheme="minorHAnsi"/>
          <w:sz w:val="20"/>
          <w:szCs w:val="20"/>
        </w:rPr>
      </w:pPr>
      <w:r w:rsidRPr="00BF5DB0">
        <w:rPr>
          <w:rFonts w:cstheme="minorHAnsi"/>
          <w:sz w:val="20"/>
          <w:szCs w:val="20"/>
        </w:rPr>
        <w:t>Représentée par la personne habilitée à signer l’accord-cadre</w:t>
      </w:r>
    </w:p>
    <w:p w14:paraId="5C0734B0" w14:textId="77777777" w:rsidR="001612A2" w:rsidRPr="00BF5DB0" w:rsidRDefault="001612A2" w:rsidP="00912F1C">
      <w:pPr>
        <w:spacing w:before="240" w:after="0"/>
        <w:ind w:left="3420"/>
        <w:jc w:val="both"/>
        <w:rPr>
          <w:rFonts w:cstheme="minorHAnsi"/>
          <w:color w:val="0000FF"/>
          <w:sz w:val="20"/>
          <w:szCs w:val="20"/>
        </w:rPr>
      </w:pPr>
      <w:r w:rsidRPr="00BF5DB0">
        <w:rPr>
          <w:rFonts w:cstheme="minorHAnsi"/>
          <w:color w:val="0000FF"/>
          <w:sz w:val="20"/>
          <w:szCs w:val="20"/>
        </w:rPr>
        <w:t>Valérie HENRIOT</w:t>
      </w:r>
    </w:p>
    <w:p w14:paraId="36FCAA68" w14:textId="7779979F" w:rsidR="009F2729" w:rsidRPr="00BF5DB0" w:rsidRDefault="001612A2" w:rsidP="002E344A">
      <w:pPr>
        <w:spacing w:after="0"/>
        <w:ind w:left="3420"/>
        <w:jc w:val="both"/>
        <w:rPr>
          <w:rFonts w:cstheme="minorHAnsi"/>
          <w:color w:val="0000FF"/>
          <w:sz w:val="20"/>
          <w:szCs w:val="20"/>
        </w:rPr>
      </w:pPr>
      <w:r w:rsidRPr="00BF5DB0">
        <w:rPr>
          <w:rFonts w:cstheme="minorHAnsi"/>
          <w:color w:val="0000FF"/>
          <w:sz w:val="20"/>
          <w:szCs w:val="20"/>
        </w:rPr>
        <w:t xml:space="preserve">Directrice générale du GIE </w:t>
      </w:r>
      <w:r w:rsidR="001A3BFC" w:rsidRPr="00BF5DB0">
        <w:rPr>
          <w:rFonts w:cstheme="minorHAnsi"/>
          <w:color w:val="0000FF"/>
          <w:sz w:val="20"/>
          <w:szCs w:val="20"/>
        </w:rPr>
        <w:t xml:space="preserve">Groupe </w:t>
      </w:r>
      <w:r w:rsidRPr="00BF5DB0">
        <w:rPr>
          <w:rFonts w:cstheme="minorHAnsi"/>
          <w:color w:val="0000FF"/>
          <w:sz w:val="20"/>
          <w:szCs w:val="20"/>
        </w:rPr>
        <w:t xml:space="preserve">CCIR Paris Ile de </w:t>
      </w:r>
      <w:r w:rsidR="009F2729">
        <w:rPr>
          <w:rFonts w:cstheme="minorHAnsi"/>
          <w:color w:val="0000FF"/>
          <w:sz w:val="20"/>
          <w:szCs w:val="20"/>
        </w:rPr>
        <w:t>France</w:t>
      </w:r>
    </w:p>
    <w:p w14:paraId="27E30D6B" w14:textId="77777777" w:rsidR="002E344A" w:rsidRDefault="002E344A">
      <w:pPr>
        <w:spacing w:after="200" w:line="276" w:lineRule="auto"/>
        <w:rPr>
          <w:rFonts w:cstheme="minorHAnsi"/>
          <w:highlight w:val="lightGray"/>
        </w:rPr>
      </w:pPr>
    </w:p>
    <w:p w14:paraId="45E27E24" w14:textId="0EBA9B43" w:rsidR="005221A2" w:rsidRDefault="005221A2">
      <w:pPr>
        <w:spacing w:after="200" w:line="276" w:lineRule="auto"/>
        <w:rPr>
          <w:rFonts w:cstheme="minorHAnsi"/>
          <w:highlight w:val="lightGray"/>
        </w:rPr>
      </w:pPr>
      <w:r>
        <w:rPr>
          <w:rFonts w:cstheme="minorHAnsi"/>
          <w:highlight w:val="lightGray"/>
        </w:rPr>
        <w:br w:type="page"/>
      </w:r>
    </w:p>
    <w:p w14:paraId="71F000E3" w14:textId="1D58B9E1" w:rsidR="00803D41" w:rsidRPr="006F4AFE" w:rsidRDefault="005221A2" w:rsidP="00FC5F93">
      <w:pPr>
        <w:pStyle w:val="Titre"/>
        <w:ind w:left="1276" w:right="992"/>
        <w:rPr>
          <w:sz w:val="30"/>
          <w:szCs w:val="44"/>
        </w:rPr>
      </w:pPr>
      <w:bookmarkStart w:id="273" w:name="_Toc180154994"/>
      <w:bookmarkStart w:id="274" w:name="_Toc180155159"/>
      <w:bookmarkStart w:id="275" w:name="_Toc201920541"/>
      <w:r w:rsidRPr="00912F1C">
        <w:lastRenderedPageBreak/>
        <w:t>ANNEXE</w:t>
      </w:r>
      <w:bookmarkEnd w:id="273"/>
      <w:bookmarkEnd w:id="274"/>
      <w:r w:rsidR="00175CD9">
        <w:t xml:space="preserve"> 1</w:t>
      </w:r>
      <w:r w:rsidR="002F29D7">
        <w:t xml:space="preserve"> - </w:t>
      </w:r>
      <w:bookmarkStart w:id="276" w:name="_Toc180154998"/>
      <w:bookmarkStart w:id="277" w:name="_Toc180155163"/>
      <w:r w:rsidR="00803D41" w:rsidRPr="00803D41">
        <w:rPr>
          <w:sz w:val="30"/>
          <w:szCs w:val="44"/>
        </w:rPr>
        <w:t>LISTE DES ENTIT</w:t>
      </w:r>
      <w:r w:rsidR="00803D41">
        <w:rPr>
          <w:sz w:val="30"/>
          <w:szCs w:val="44"/>
        </w:rPr>
        <w:t>É</w:t>
      </w:r>
      <w:r w:rsidR="00803D41" w:rsidRPr="00803D41">
        <w:rPr>
          <w:sz w:val="30"/>
          <w:szCs w:val="44"/>
        </w:rPr>
        <w:t>S B</w:t>
      </w:r>
      <w:r w:rsidR="00803D41">
        <w:rPr>
          <w:sz w:val="30"/>
          <w:szCs w:val="44"/>
        </w:rPr>
        <w:t>É</w:t>
      </w:r>
      <w:r w:rsidR="00803D41" w:rsidRPr="00803D41">
        <w:rPr>
          <w:sz w:val="30"/>
          <w:szCs w:val="44"/>
        </w:rPr>
        <w:t>N</w:t>
      </w:r>
      <w:r w:rsidR="00803D41">
        <w:rPr>
          <w:sz w:val="30"/>
          <w:szCs w:val="44"/>
        </w:rPr>
        <w:t>É</w:t>
      </w:r>
      <w:r w:rsidR="00803D41" w:rsidRPr="00803D41">
        <w:rPr>
          <w:sz w:val="30"/>
          <w:szCs w:val="44"/>
        </w:rPr>
        <w:t>FICIAIRES DU PR</w:t>
      </w:r>
      <w:r w:rsidR="00803D41">
        <w:rPr>
          <w:sz w:val="30"/>
          <w:szCs w:val="44"/>
        </w:rPr>
        <w:t>É</w:t>
      </w:r>
      <w:r w:rsidR="00803D41" w:rsidRPr="00803D41">
        <w:rPr>
          <w:sz w:val="30"/>
          <w:szCs w:val="44"/>
        </w:rPr>
        <w:t>SENT MARCH</w:t>
      </w:r>
      <w:bookmarkEnd w:id="276"/>
      <w:bookmarkEnd w:id="277"/>
      <w:r w:rsidR="00803D41">
        <w:rPr>
          <w:sz w:val="30"/>
          <w:szCs w:val="44"/>
        </w:rPr>
        <w:t>É</w:t>
      </w:r>
      <w:bookmarkEnd w:id="275"/>
    </w:p>
    <w:p w14:paraId="26B4D973" w14:textId="61C45576" w:rsidR="00AB2883" w:rsidRDefault="00AB2883" w:rsidP="00716C1F">
      <w:pPr>
        <w:spacing w:line="276" w:lineRule="auto"/>
        <w:jc w:val="center"/>
        <w:rPr>
          <w:rFonts w:cstheme="minorHAnsi"/>
          <w:i/>
          <w:iCs/>
          <w:color w:val="FF0000"/>
        </w:rPr>
      </w:pPr>
      <w:bookmarkStart w:id="278" w:name="_Hlk180155364"/>
    </w:p>
    <w:tbl>
      <w:tblPr>
        <w:tblStyle w:val="Grilledutableau"/>
        <w:tblW w:w="9067" w:type="dxa"/>
        <w:jc w:val="center"/>
        <w:tblLook w:val="0480" w:firstRow="0" w:lastRow="0" w:firstColumn="1" w:lastColumn="0" w:noHBand="0" w:noVBand="1"/>
      </w:tblPr>
      <w:tblGrid>
        <w:gridCol w:w="9067"/>
      </w:tblGrid>
      <w:tr w:rsidR="00B84D30" w:rsidRPr="00BF5DB0" w14:paraId="55ACEE4D" w14:textId="77777777" w:rsidTr="002B7DDF">
        <w:trPr>
          <w:trHeight w:val="561"/>
          <w:jc w:val="center"/>
        </w:trPr>
        <w:tc>
          <w:tcPr>
            <w:tcW w:w="9067" w:type="dxa"/>
            <w:shd w:val="clear" w:color="auto" w:fill="DBE5F1" w:themeFill="accent1" w:themeFillTint="33"/>
            <w:vAlign w:val="center"/>
          </w:tcPr>
          <w:p w14:paraId="4DBC8E53" w14:textId="65939D76" w:rsidR="00B84D30" w:rsidRPr="00E62938" w:rsidRDefault="00D13DD5" w:rsidP="00B84D30">
            <w:pPr>
              <w:spacing w:after="0"/>
              <w:ind w:left="306" w:hanging="306"/>
            </w:pPr>
            <w:sdt>
              <w:sdtPr>
                <w:rPr>
                  <w:rFonts w:eastAsia="MS Gothic" w:cstheme="minorHAnsi"/>
                  <w:sz w:val="20"/>
                  <w:szCs w:val="20"/>
                </w:rPr>
                <w:id w:val="-2112807908"/>
                <w14:checkbox>
                  <w14:checked w14:val="1"/>
                  <w14:checkedState w14:val="2612" w14:font="MS Gothic"/>
                  <w14:uncheckedState w14:val="2610" w14:font="MS Gothic"/>
                </w14:checkbox>
              </w:sdtPr>
              <w:sdtEndPr/>
              <w:sdtContent>
                <w:r w:rsidR="00956D85">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B84D30" w:rsidRPr="00BF5DB0">
              <w:rPr>
                <w:rFonts w:cstheme="minorHAnsi"/>
                <w:b/>
                <w:bCs/>
                <w:sz w:val="20"/>
                <w:szCs w:val="20"/>
              </w:rPr>
              <w:t>GIE GROUPE CCIR PARIS ILE DE FRANCE</w:t>
            </w:r>
          </w:p>
        </w:tc>
      </w:tr>
    </w:tbl>
    <w:p w14:paraId="1147E6F6" w14:textId="4B87D44E" w:rsidR="00B84D30" w:rsidRPr="00B84D30" w:rsidRDefault="00B84D30" w:rsidP="00B84D30">
      <w:pPr>
        <w:pStyle w:val="Paragraphedeliste"/>
        <w:numPr>
          <w:ilvl w:val="0"/>
          <w:numId w:val="53"/>
        </w:numPr>
        <w:spacing w:before="240"/>
        <w:ind w:left="284" w:hanging="284"/>
        <w:rPr>
          <w:b/>
          <w:bCs/>
        </w:rPr>
      </w:pPr>
      <w:r w:rsidRPr="00B84D30">
        <w:rPr>
          <w:b/>
          <w:bCs/>
        </w:rPr>
        <w:t>Membres (adhérents) du GIE</w:t>
      </w:r>
    </w:p>
    <w:tbl>
      <w:tblPr>
        <w:tblStyle w:val="Grilledutableau"/>
        <w:tblW w:w="9067" w:type="dxa"/>
        <w:jc w:val="center"/>
        <w:tblLook w:val="0480" w:firstRow="0" w:lastRow="0" w:firstColumn="1" w:lastColumn="0" w:noHBand="0" w:noVBand="1"/>
      </w:tblPr>
      <w:tblGrid>
        <w:gridCol w:w="846"/>
        <w:gridCol w:w="2550"/>
        <w:gridCol w:w="710"/>
        <w:gridCol w:w="4961"/>
      </w:tblGrid>
      <w:tr w:rsidR="001D6B4A" w:rsidRPr="00BF5DB0" w14:paraId="1188519F" w14:textId="77777777" w:rsidTr="00716C1F">
        <w:trPr>
          <w:trHeight w:val="400"/>
          <w:jc w:val="center"/>
        </w:trPr>
        <w:tc>
          <w:tcPr>
            <w:tcW w:w="9067" w:type="dxa"/>
            <w:gridSpan w:val="4"/>
            <w:tcBorders>
              <w:bottom w:val="single" w:sz="4" w:space="0" w:color="auto"/>
            </w:tcBorders>
            <w:shd w:val="clear" w:color="auto" w:fill="DBE5F1" w:themeFill="accent1" w:themeFillTint="33"/>
            <w:vAlign w:val="center"/>
          </w:tcPr>
          <w:p w14:paraId="0CF797D4" w14:textId="517BD976" w:rsidR="001D6B4A" w:rsidRPr="00BF5DB0" w:rsidRDefault="00D13DD5" w:rsidP="001D6B4A">
            <w:pPr>
              <w:spacing w:after="0"/>
              <w:ind w:left="316" w:hanging="316"/>
              <w:rPr>
                <w:rFonts w:cstheme="minorHAnsi"/>
                <w:b/>
                <w:bCs/>
                <w:sz w:val="20"/>
                <w:szCs w:val="20"/>
              </w:rPr>
            </w:pPr>
            <w:sdt>
              <w:sdtPr>
                <w:rPr>
                  <w:rFonts w:eastAsia="MS Gothic" w:cstheme="minorHAnsi"/>
                  <w:sz w:val="20"/>
                  <w:szCs w:val="20"/>
                </w:rPr>
                <w:id w:val="-319508361"/>
                <w14:checkbox>
                  <w14:checked w14:val="1"/>
                  <w14:checkedState w14:val="2612" w14:font="MS Gothic"/>
                  <w14:uncheckedState w14:val="2610" w14:font="MS Gothic"/>
                </w14:checkbox>
              </w:sdtPr>
              <w:sdtEndPr/>
              <w:sdtContent>
                <w:r w:rsidR="00FC46BD">
                  <w:rPr>
                    <w:rFonts w:ascii="MS Gothic" w:eastAsia="MS Gothic" w:hAnsi="MS Gothic" w:cstheme="minorHAnsi" w:hint="eastAsia"/>
                    <w:sz w:val="20"/>
                    <w:szCs w:val="20"/>
                  </w:rPr>
                  <w:t>☒</w:t>
                </w:r>
              </w:sdtContent>
            </w:sdt>
            <w:r w:rsidR="001D6B4A" w:rsidRPr="00BF5DB0">
              <w:rPr>
                <w:rFonts w:cstheme="minorHAnsi"/>
                <w:b/>
                <w:bCs/>
                <w:sz w:val="20"/>
                <w:szCs w:val="20"/>
              </w:rPr>
              <w:t xml:space="preserve"> </w:t>
            </w:r>
            <w:r w:rsidR="001D6B4A">
              <w:rPr>
                <w:rFonts w:cstheme="minorHAnsi"/>
                <w:b/>
                <w:bCs/>
                <w:sz w:val="20"/>
                <w:szCs w:val="20"/>
              </w:rPr>
              <w:tab/>
            </w:r>
            <w:r w:rsidR="001D6B4A" w:rsidRPr="00BF5DB0">
              <w:rPr>
                <w:rFonts w:cstheme="minorHAnsi"/>
                <w:b/>
                <w:bCs/>
                <w:sz w:val="20"/>
                <w:szCs w:val="20"/>
              </w:rPr>
              <w:t>CHAMBRE DE COMMERCE ET D’INDUSTRIE RÉGIONALE PARIS ILE DE FRANCE</w:t>
            </w:r>
            <w:r w:rsidR="001D6B4A">
              <w:rPr>
                <w:rFonts w:cstheme="minorHAnsi"/>
                <w:b/>
                <w:bCs/>
                <w:sz w:val="20"/>
                <w:szCs w:val="20"/>
              </w:rPr>
              <w:t xml:space="preserve"> (EPA)</w:t>
            </w:r>
          </w:p>
        </w:tc>
      </w:tr>
      <w:tr w:rsidR="001D6B4A" w:rsidRPr="00BF5DB0" w14:paraId="6E9A98F1" w14:textId="77777777" w:rsidTr="00716C1F">
        <w:trPr>
          <w:trHeight w:val="561"/>
          <w:jc w:val="center"/>
        </w:trPr>
        <w:tc>
          <w:tcPr>
            <w:tcW w:w="9067" w:type="dxa"/>
            <w:gridSpan w:val="4"/>
            <w:shd w:val="clear" w:color="auto" w:fill="DBE5F1" w:themeFill="accent1" w:themeFillTint="33"/>
            <w:vAlign w:val="center"/>
          </w:tcPr>
          <w:p w14:paraId="543ACB6B" w14:textId="4EEFEE45" w:rsidR="001D6B4A" w:rsidRPr="00BF5DB0" w:rsidRDefault="00D13DD5" w:rsidP="00232417">
            <w:pPr>
              <w:spacing w:after="0"/>
              <w:ind w:left="311" w:hanging="311"/>
              <w:rPr>
                <w:rFonts w:cstheme="minorHAnsi"/>
                <w:b/>
                <w:bCs/>
                <w:sz w:val="20"/>
                <w:szCs w:val="20"/>
              </w:rPr>
            </w:pPr>
            <w:sdt>
              <w:sdtPr>
                <w:rPr>
                  <w:rFonts w:eastAsia="MS Gothic" w:cstheme="minorHAnsi"/>
                  <w:sz w:val="20"/>
                  <w:szCs w:val="20"/>
                </w:rPr>
                <w:id w:val="52129365"/>
                <w14:checkbox>
                  <w14:checked w14:val="1"/>
                  <w14:checkedState w14:val="2612" w14:font="MS Gothic"/>
                  <w14:uncheckedState w14:val="2610" w14:font="MS Gothic"/>
                </w14:checkbox>
              </w:sdtPr>
              <w:sdtEndPr/>
              <w:sdtContent>
                <w:r w:rsidR="00FC46BD">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sidRPr="00BF5DB0">
              <w:rPr>
                <w:rFonts w:cstheme="minorHAnsi"/>
                <w:b/>
                <w:bCs/>
                <w:sz w:val="20"/>
                <w:szCs w:val="20"/>
              </w:rPr>
              <w:t>ETABLISSEMENTS D’ENSEIGNEMENT SUPERIEURS CONSULAIRES (EESC)</w:t>
            </w:r>
          </w:p>
        </w:tc>
      </w:tr>
      <w:tr w:rsidR="001D6B4A" w:rsidRPr="00BF5DB0" w14:paraId="5D890EA5" w14:textId="77777777" w:rsidTr="009E1F72">
        <w:trPr>
          <w:trHeight w:val="561"/>
          <w:jc w:val="center"/>
        </w:trPr>
        <w:sdt>
          <w:sdtPr>
            <w:rPr>
              <w:rFonts w:eastAsia="MS Gothic"/>
              <w:sz w:val="20"/>
              <w:szCs w:val="20"/>
            </w:rPr>
            <w:id w:val="-1451850604"/>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3BEA43EC" w14:textId="2D0032C7" w:rsidR="001D6B4A" w:rsidRPr="001D6B4A" w:rsidRDefault="00FC46BD"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253C7DA4" w14:textId="77777777" w:rsidR="001D6B4A" w:rsidRPr="001D6B4A" w:rsidRDefault="001D6B4A" w:rsidP="001D6B4A">
            <w:pPr>
              <w:spacing w:after="0"/>
              <w:rPr>
                <w:rFonts w:cstheme="minorHAnsi"/>
                <w:sz w:val="20"/>
                <w:szCs w:val="20"/>
              </w:rPr>
            </w:pPr>
            <w:r w:rsidRPr="001D6B4A">
              <w:rPr>
                <w:rFonts w:cstheme="minorHAnsi"/>
                <w:sz w:val="20"/>
                <w:szCs w:val="20"/>
              </w:rPr>
              <w:t>ESMVD (LEA + CFI)</w:t>
            </w:r>
          </w:p>
        </w:tc>
        <w:sdt>
          <w:sdtPr>
            <w:rPr>
              <w:rFonts w:eastAsia="MS Gothic"/>
              <w:sz w:val="20"/>
              <w:szCs w:val="20"/>
            </w:rPr>
            <w:id w:val="-960645112"/>
            <w14:checkbox>
              <w14:checked w14:val="1"/>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CACCC4E" w14:textId="15DE3707" w:rsidR="001D6B4A" w:rsidRPr="001D6B4A" w:rsidRDefault="00FC46BD"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2C268A01" w14:textId="5CF36E5F" w:rsidR="001D6B4A" w:rsidRPr="00312544" w:rsidRDefault="001D6B4A" w:rsidP="001D6B4A">
            <w:pPr>
              <w:spacing w:after="0"/>
              <w:rPr>
                <w:rFonts w:cstheme="minorHAnsi"/>
                <w:sz w:val="20"/>
                <w:szCs w:val="20"/>
              </w:rPr>
            </w:pPr>
            <w:r w:rsidRPr="00312544">
              <w:rPr>
                <w:rFonts w:cstheme="minorHAnsi"/>
                <w:sz w:val="20"/>
                <w:szCs w:val="20"/>
              </w:rPr>
              <w:t>ESVM</w:t>
            </w:r>
            <w:r w:rsidR="0097143A">
              <w:rPr>
                <w:rFonts w:cstheme="minorHAnsi"/>
                <w:sz w:val="20"/>
                <w:szCs w:val="20"/>
              </w:rPr>
              <w:t xml:space="preserve"> (ESSYM + Sup de vente)</w:t>
            </w:r>
          </w:p>
        </w:tc>
      </w:tr>
      <w:tr w:rsidR="001D6B4A" w:rsidRPr="00BF5DB0" w14:paraId="4D849890" w14:textId="77777777" w:rsidTr="009E1F72">
        <w:trPr>
          <w:trHeight w:val="561"/>
          <w:jc w:val="center"/>
        </w:trPr>
        <w:sdt>
          <w:sdtPr>
            <w:rPr>
              <w:rFonts w:eastAsia="MS Gothic"/>
              <w:sz w:val="20"/>
              <w:szCs w:val="20"/>
            </w:rPr>
            <w:id w:val="809677714"/>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6E03B850" w14:textId="1232EB33" w:rsidR="001D6B4A" w:rsidRPr="001D6B4A" w:rsidRDefault="00FC46BD"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FC2D63E" w14:textId="77777777" w:rsidR="001D6B4A" w:rsidRPr="001D6B4A" w:rsidRDefault="001D6B4A" w:rsidP="001D6B4A">
            <w:pPr>
              <w:spacing w:after="0"/>
              <w:rPr>
                <w:rFonts w:cstheme="minorHAnsi"/>
                <w:sz w:val="20"/>
                <w:szCs w:val="20"/>
              </w:rPr>
            </w:pPr>
            <w:r w:rsidRPr="001D6B4A">
              <w:rPr>
                <w:rFonts w:cstheme="minorHAnsi"/>
                <w:sz w:val="20"/>
                <w:szCs w:val="20"/>
              </w:rPr>
              <w:t>FERRANDI PARIS</w:t>
            </w:r>
          </w:p>
        </w:tc>
        <w:sdt>
          <w:sdtPr>
            <w:rPr>
              <w:rFonts w:eastAsia="MS Gothic"/>
              <w:sz w:val="20"/>
              <w:szCs w:val="20"/>
            </w:rPr>
            <w:id w:val="1907487931"/>
            <w14:checkbox>
              <w14:checked w14:val="1"/>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0A1C1B2" w14:textId="3F3B627C" w:rsidR="001D6B4A" w:rsidRPr="001D6B4A" w:rsidRDefault="00FC46BD"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289093D8" w14:textId="77777777" w:rsidR="001D6B4A" w:rsidRPr="00312544" w:rsidRDefault="001D6B4A" w:rsidP="001D6B4A">
            <w:pPr>
              <w:spacing w:after="0"/>
              <w:rPr>
                <w:rFonts w:cstheme="minorHAnsi"/>
                <w:sz w:val="20"/>
                <w:szCs w:val="20"/>
              </w:rPr>
            </w:pPr>
            <w:r w:rsidRPr="00312544">
              <w:rPr>
                <w:rFonts w:cstheme="minorHAnsi"/>
                <w:sz w:val="20"/>
                <w:szCs w:val="20"/>
              </w:rPr>
              <w:t>ESIEE IT</w:t>
            </w:r>
          </w:p>
        </w:tc>
      </w:tr>
      <w:tr w:rsidR="001D6B4A" w:rsidRPr="00BF5DB0" w14:paraId="57265974" w14:textId="77777777" w:rsidTr="009E1F72">
        <w:trPr>
          <w:trHeight w:val="561"/>
          <w:jc w:val="center"/>
        </w:trPr>
        <w:sdt>
          <w:sdtPr>
            <w:rPr>
              <w:rFonts w:eastAsia="MS Gothic"/>
              <w:sz w:val="20"/>
              <w:szCs w:val="20"/>
            </w:rPr>
            <w:id w:val="-384943139"/>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72DDB702" w14:textId="3B4979BD" w:rsidR="001D6B4A" w:rsidRPr="001D6B4A" w:rsidRDefault="00FC46BD"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3EC2BABE" w14:textId="77777777" w:rsidR="001D6B4A" w:rsidRPr="001D6B4A" w:rsidRDefault="001D6B4A" w:rsidP="001D6B4A">
            <w:pPr>
              <w:spacing w:after="0"/>
              <w:rPr>
                <w:rFonts w:cstheme="minorHAnsi"/>
                <w:sz w:val="20"/>
                <w:szCs w:val="20"/>
              </w:rPr>
            </w:pPr>
            <w:r w:rsidRPr="001D6B4A">
              <w:rPr>
                <w:rFonts w:cstheme="minorHAnsi"/>
                <w:sz w:val="20"/>
                <w:szCs w:val="20"/>
              </w:rPr>
              <w:t>GOBELINS</w:t>
            </w:r>
          </w:p>
        </w:tc>
        <w:sdt>
          <w:sdtPr>
            <w:rPr>
              <w:rFonts w:eastAsia="MS Gothic"/>
              <w:sz w:val="20"/>
              <w:szCs w:val="20"/>
            </w:rPr>
            <w:id w:val="233832450"/>
            <w14:checkbox>
              <w14:checked w14:val="1"/>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4F82DDF8" w14:textId="299066EE" w:rsidR="001D6B4A" w:rsidRPr="001D6B4A" w:rsidRDefault="00FC46BD"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6A8A4FDA" w14:textId="77777777" w:rsidR="001D6B4A" w:rsidRPr="00312544" w:rsidRDefault="001D6B4A" w:rsidP="001D6B4A">
            <w:pPr>
              <w:spacing w:after="0"/>
              <w:rPr>
                <w:rFonts w:cstheme="minorHAnsi"/>
                <w:sz w:val="20"/>
                <w:szCs w:val="20"/>
              </w:rPr>
            </w:pPr>
            <w:r w:rsidRPr="00312544">
              <w:rPr>
                <w:rFonts w:cstheme="minorHAnsi"/>
                <w:sz w:val="20"/>
                <w:szCs w:val="20"/>
              </w:rPr>
              <w:t>HEC</w:t>
            </w:r>
          </w:p>
        </w:tc>
      </w:tr>
      <w:tr w:rsidR="001D6B4A" w:rsidRPr="00BF5DB0" w14:paraId="0C716B81" w14:textId="77777777" w:rsidTr="009E1F72">
        <w:trPr>
          <w:trHeight w:val="561"/>
          <w:jc w:val="center"/>
        </w:trPr>
        <w:bookmarkStart w:id="279" w:name="_Hlk186723108" w:displacedByCustomXml="next"/>
        <w:sdt>
          <w:sdtPr>
            <w:rPr>
              <w:rFonts w:eastAsia="MS Gothic"/>
              <w:sz w:val="20"/>
              <w:szCs w:val="20"/>
            </w:rPr>
            <w:id w:val="-447929994"/>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75428942" w14:textId="7C59EC69" w:rsidR="001D6B4A" w:rsidRPr="001D6B4A" w:rsidRDefault="00FC46BD"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498AC2E" w14:textId="77777777" w:rsidR="001D6B4A" w:rsidRPr="001D6B4A" w:rsidRDefault="001D6B4A" w:rsidP="001D6B4A">
            <w:pPr>
              <w:spacing w:after="0"/>
              <w:rPr>
                <w:rFonts w:cstheme="minorHAnsi"/>
                <w:sz w:val="20"/>
                <w:szCs w:val="20"/>
              </w:rPr>
            </w:pPr>
            <w:r w:rsidRPr="001D6B4A">
              <w:rPr>
                <w:rFonts w:cstheme="minorHAnsi"/>
                <w:sz w:val="20"/>
                <w:szCs w:val="20"/>
              </w:rPr>
              <w:t>ESLM (ISIPCA + LA FABRIQUE)</w:t>
            </w:r>
          </w:p>
        </w:tc>
        <w:sdt>
          <w:sdtPr>
            <w:rPr>
              <w:rFonts w:eastAsia="MS Gothic"/>
              <w:sz w:val="20"/>
              <w:szCs w:val="20"/>
            </w:rPr>
            <w:id w:val="-1843769554"/>
            <w14:checkbox>
              <w14:checked w14:val="1"/>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40121649" w14:textId="042FC5FB" w:rsidR="001D6B4A" w:rsidRPr="001D6B4A" w:rsidRDefault="00FC46BD"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10EDC37E" w14:textId="77777777" w:rsidR="001D6B4A" w:rsidRPr="00312544" w:rsidRDefault="001D6B4A" w:rsidP="001D6B4A">
            <w:pPr>
              <w:spacing w:after="0"/>
              <w:rPr>
                <w:rFonts w:cstheme="minorHAnsi"/>
                <w:sz w:val="20"/>
                <w:szCs w:val="20"/>
              </w:rPr>
            </w:pPr>
            <w:r w:rsidRPr="00312544">
              <w:rPr>
                <w:rFonts w:cstheme="minorHAnsi"/>
                <w:sz w:val="20"/>
                <w:szCs w:val="20"/>
              </w:rPr>
              <w:t>ESCP</w:t>
            </w:r>
          </w:p>
        </w:tc>
      </w:tr>
      <w:bookmarkEnd w:id="279"/>
      <w:tr w:rsidR="001D6B4A" w:rsidRPr="00BF5DB0" w14:paraId="0CCDA838" w14:textId="77777777" w:rsidTr="00716C1F">
        <w:trPr>
          <w:trHeight w:val="561"/>
          <w:jc w:val="center"/>
        </w:trPr>
        <w:tc>
          <w:tcPr>
            <w:tcW w:w="9067" w:type="dxa"/>
            <w:gridSpan w:val="4"/>
            <w:shd w:val="clear" w:color="auto" w:fill="DBE5F1" w:themeFill="accent1" w:themeFillTint="33"/>
            <w:vAlign w:val="center"/>
          </w:tcPr>
          <w:p w14:paraId="7635E636" w14:textId="7748CAE4" w:rsidR="001D6B4A" w:rsidRPr="00BF5DB0" w:rsidRDefault="00D13DD5" w:rsidP="001D6B4A">
            <w:pPr>
              <w:spacing w:after="0"/>
              <w:ind w:left="306" w:hanging="306"/>
              <w:rPr>
                <w:rFonts w:cstheme="minorHAnsi"/>
                <w:b/>
                <w:bCs/>
                <w:sz w:val="20"/>
                <w:szCs w:val="20"/>
              </w:rPr>
            </w:pPr>
            <w:sdt>
              <w:sdtPr>
                <w:rPr>
                  <w:rFonts w:eastAsia="MS Gothic" w:cstheme="minorHAnsi"/>
                  <w:sz w:val="20"/>
                  <w:szCs w:val="20"/>
                </w:rPr>
                <w:id w:val="-34969007"/>
                <w14:checkbox>
                  <w14:checked w14:val="0"/>
                  <w14:checkedState w14:val="2612" w14:font="MS Gothic"/>
                  <w14:uncheckedState w14:val="2610" w14:font="MS Gothic"/>
                </w14:checkbox>
              </w:sdtPr>
              <w:sdtEndPr/>
              <w:sdtContent>
                <w:r w:rsidR="00232417">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sidRPr="00BF5DB0">
              <w:rPr>
                <w:rFonts w:cstheme="minorHAnsi"/>
                <w:b/>
                <w:bCs/>
                <w:sz w:val="20"/>
                <w:szCs w:val="20"/>
              </w:rPr>
              <w:t>CHAMBRE DE COMMERCE ET D’INDUSTRIE TERRITORIALES</w:t>
            </w:r>
            <w:r w:rsidR="001D6B4A">
              <w:rPr>
                <w:rFonts w:cstheme="minorHAnsi"/>
                <w:b/>
                <w:bCs/>
                <w:sz w:val="20"/>
                <w:szCs w:val="20"/>
              </w:rPr>
              <w:t xml:space="preserve"> (CCIT)</w:t>
            </w:r>
          </w:p>
        </w:tc>
      </w:tr>
      <w:tr w:rsidR="00716C1F" w:rsidRPr="00BF5DB0" w14:paraId="57A9E4CB" w14:textId="77777777" w:rsidTr="009E1F72">
        <w:trPr>
          <w:trHeight w:val="561"/>
          <w:jc w:val="center"/>
        </w:trPr>
        <w:sdt>
          <w:sdtPr>
            <w:rPr>
              <w:rFonts w:eastAsia="MS Gothic"/>
              <w:sz w:val="20"/>
              <w:szCs w:val="20"/>
            </w:rPr>
            <w:id w:val="981037946"/>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48BB36E6" w14:textId="036EE758" w:rsidR="001D6B4A" w:rsidRPr="001D6B4A" w:rsidRDefault="001D6B4A" w:rsidP="001D6B4A">
                <w:pPr>
                  <w:spacing w:after="0"/>
                  <w:ind w:left="306"/>
                  <w:rPr>
                    <w:rFonts w:eastAsia="MS Gothic" w:cstheme="minorHAnsi"/>
                    <w:sz w:val="20"/>
                    <w:szCs w:val="20"/>
                  </w:rPr>
                </w:pPr>
                <w:r>
                  <w:rPr>
                    <w:rFonts w:ascii="MS Gothic" w:eastAsia="MS Gothic" w:hAnsi="MS Gothic" w:cstheme="minorHAnsi" w:hint="eastAsia"/>
                    <w:sz w:val="20"/>
                    <w:szCs w:val="20"/>
                  </w:rPr>
                  <w:t>☐</w:t>
                </w:r>
              </w:p>
            </w:tc>
          </w:sdtContent>
        </w:sdt>
        <w:tc>
          <w:tcPr>
            <w:tcW w:w="2550" w:type="dxa"/>
            <w:tcBorders>
              <w:left w:val="single" w:sz="4" w:space="0" w:color="auto"/>
              <w:right w:val="single" w:sz="4" w:space="0" w:color="auto"/>
            </w:tcBorders>
            <w:vAlign w:val="center"/>
          </w:tcPr>
          <w:p w14:paraId="5135E521" w14:textId="77777777" w:rsidR="001D6B4A" w:rsidRPr="001D6B4A" w:rsidRDefault="001D6B4A" w:rsidP="001D6B4A">
            <w:pPr>
              <w:spacing w:after="0"/>
              <w:rPr>
                <w:rFonts w:cstheme="minorHAnsi"/>
                <w:sz w:val="20"/>
                <w:szCs w:val="20"/>
              </w:rPr>
            </w:pPr>
            <w:r w:rsidRPr="001D6B4A">
              <w:rPr>
                <w:rFonts w:cstheme="minorHAnsi"/>
                <w:sz w:val="20"/>
                <w:szCs w:val="20"/>
              </w:rPr>
              <w:t>CCIT 77</w:t>
            </w:r>
          </w:p>
        </w:tc>
        <w:sdt>
          <w:sdtPr>
            <w:rPr>
              <w:rFonts w:eastAsia="MS Gothic"/>
              <w:sz w:val="20"/>
              <w:szCs w:val="20"/>
            </w:rPr>
            <w:id w:val="51501893"/>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BA3F915" w14:textId="719F1D3F" w:rsidR="001D6B4A" w:rsidRPr="001D6B4A" w:rsidRDefault="001D6B4A" w:rsidP="001D6B4A">
                <w:pPr>
                  <w:spacing w:after="0"/>
                  <w:jc w:val="center"/>
                  <w:rPr>
                    <w:rFonts w:cstheme="minorHAnsi"/>
                    <w:sz w:val="20"/>
                    <w:szCs w:val="20"/>
                  </w:rPr>
                </w:pPr>
                <w:r>
                  <w:rPr>
                    <w:rFonts w:ascii="MS Gothic" w:eastAsia="MS Gothic" w:hAnsi="MS Gothic" w:cstheme="minorHAnsi" w:hint="eastAsia"/>
                    <w:sz w:val="20"/>
                    <w:szCs w:val="20"/>
                  </w:rPr>
                  <w:t>☐</w:t>
                </w:r>
              </w:p>
            </w:tc>
          </w:sdtContent>
        </w:sdt>
        <w:tc>
          <w:tcPr>
            <w:tcW w:w="4961" w:type="dxa"/>
            <w:tcBorders>
              <w:left w:val="single" w:sz="4" w:space="0" w:color="auto"/>
            </w:tcBorders>
            <w:vAlign w:val="center"/>
          </w:tcPr>
          <w:p w14:paraId="7C976926" w14:textId="77777777" w:rsidR="001D6B4A" w:rsidRPr="001D6B4A" w:rsidRDefault="001D6B4A" w:rsidP="001D6B4A">
            <w:pPr>
              <w:spacing w:after="0"/>
              <w:rPr>
                <w:rFonts w:cstheme="minorHAnsi"/>
                <w:sz w:val="20"/>
                <w:szCs w:val="20"/>
              </w:rPr>
            </w:pPr>
            <w:r w:rsidRPr="001D6B4A">
              <w:rPr>
                <w:rFonts w:cstheme="minorHAnsi"/>
                <w:sz w:val="20"/>
                <w:szCs w:val="20"/>
              </w:rPr>
              <w:t>UTEC</w:t>
            </w:r>
          </w:p>
        </w:tc>
      </w:tr>
    </w:tbl>
    <w:p w14:paraId="28F1CA29" w14:textId="5D6C3292" w:rsidR="00B84D30" w:rsidRDefault="00B84D30" w:rsidP="00B84D30">
      <w:pPr>
        <w:spacing w:after="0"/>
      </w:pPr>
    </w:p>
    <w:p w14:paraId="3A1EDE92" w14:textId="4D4B28EC" w:rsidR="00B84D30" w:rsidRDefault="00B84D30" w:rsidP="00B84D30">
      <w:pPr>
        <w:pStyle w:val="Paragraphedeliste"/>
        <w:numPr>
          <w:ilvl w:val="0"/>
          <w:numId w:val="53"/>
        </w:numPr>
        <w:spacing w:before="240"/>
        <w:ind w:left="284" w:hanging="284"/>
        <w:rPr>
          <w:b/>
          <w:bCs/>
        </w:rPr>
      </w:pPr>
      <w:r w:rsidRPr="00B84D30">
        <w:rPr>
          <w:b/>
          <w:bCs/>
        </w:rPr>
        <w:t xml:space="preserve">Groupement de commande constitué </w:t>
      </w:r>
      <w:r>
        <w:rPr>
          <w:b/>
          <w:bCs/>
        </w:rPr>
        <w:t>avec</w:t>
      </w:r>
      <w:r w:rsidRPr="00B84D30">
        <w:rPr>
          <w:b/>
          <w:bCs/>
        </w:rPr>
        <w:t> :</w:t>
      </w:r>
    </w:p>
    <w:tbl>
      <w:tblPr>
        <w:tblStyle w:val="Grilledutableau"/>
        <w:tblW w:w="9067" w:type="dxa"/>
        <w:jc w:val="center"/>
        <w:tblLook w:val="0480" w:firstRow="0" w:lastRow="0" w:firstColumn="1" w:lastColumn="0" w:noHBand="0" w:noVBand="1"/>
      </w:tblPr>
      <w:tblGrid>
        <w:gridCol w:w="846"/>
        <w:gridCol w:w="2550"/>
        <w:gridCol w:w="710"/>
        <w:gridCol w:w="4961"/>
      </w:tblGrid>
      <w:tr w:rsidR="003A06A7" w:rsidRPr="00BF5DB0" w14:paraId="1B60806F" w14:textId="77777777" w:rsidTr="00CA7B55">
        <w:trPr>
          <w:trHeight w:val="561"/>
          <w:jc w:val="center"/>
        </w:trPr>
        <w:tc>
          <w:tcPr>
            <w:tcW w:w="9067" w:type="dxa"/>
            <w:gridSpan w:val="4"/>
            <w:shd w:val="clear" w:color="auto" w:fill="DBE5F1" w:themeFill="accent1" w:themeFillTint="33"/>
            <w:vAlign w:val="center"/>
          </w:tcPr>
          <w:p w14:paraId="34DCF2EF" w14:textId="77777777" w:rsidR="003A06A7" w:rsidRPr="00BF5DB0" w:rsidRDefault="00D13DD5" w:rsidP="00CA7B55">
            <w:pPr>
              <w:spacing w:after="0"/>
              <w:ind w:left="311" w:hanging="311"/>
              <w:rPr>
                <w:rFonts w:cstheme="minorHAnsi"/>
                <w:b/>
                <w:bCs/>
                <w:sz w:val="20"/>
                <w:szCs w:val="20"/>
              </w:rPr>
            </w:pPr>
            <w:sdt>
              <w:sdtPr>
                <w:rPr>
                  <w:rFonts w:eastAsia="MS Gothic" w:cstheme="minorHAnsi"/>
                  <w:sz w:val="20"/>
                  <w:szCs w:val="20"/>
                </w:rPr>
                <w:id w:val="-1354261307"/>
                <w14:checkbox>
                  <w14:checked w14:val="0"/>
                  <w14:checkedState w14:val="2612" w14:font="MS Gothic"/>
                  <w14:uncheckedState w14:val="2610" w14:font="MS Gothic"/>
                </w14:checkbox>
              </w:sdtPr>
              <w:sdtEndPr/>
              <w:sdtContent>
                <w:r w:rsidR="003A06A7">
                  <w:rPr>
                    <w:rFonts w:ascii="MS Gothic" w:eastAsia="MS Gothic" w:hAnsi="MS Gothic" w:cstheme="minorHAnsi" w:hint="eastAsia"/>
                    <w:sz w:val="20"/>
                    <w:szCs w:val="20"/>
                  </w:rPr>
                  <w:t>☐</w:t>
                </w:r>
              </w:sdtContent>
            </w:sdt>
            <w:r w:rsidR="003A06A7" w:rsidRPr="00BF5DB0">
              <w:rPr>
                <w:rFonts w:cstheme="minorHAnsi"/>
                <w:b/>
                <w:bCs/>
                <w:sz w:val="20"/>
                <w:szCs w:val="20"/>
              </w:rPr>
              <w:t xml:space="preserve"> </w:t>
            </w:r>
            <w:r w:rsidR="003A06A7">
              <w:rPr>
                <w:rFonts w:cstheme="minorHAnsi"/>
                <w:b/>
                <w:bCs/>
                <w:sz w:val="20"/>
                <w:szCs w:val="20"/>
              </w:rPr>
              <w:tab/>
              <w:t>FILIALES CCIR PARIS ILE-DE-FRANCE</w:t>
            </w:r>
          </w:p>
        </w:tc>
      </w:tr>
      <w:tr w:rsidR="003A06A7" w:rsidRPr="00BF5DB0" w14:paraId="7CA3DDA5" w14:textId="77777777" w:rsidTr="009E1F72">
        <w:trPr>
          <w:trHeight w:val="561"/>
          <w:jc w:val="center"/>
        </w:trPr>
        <w:sdt>
          <w:sdtPr>
            <w:rPr>
              <w:rFonts w:eastAsia="MS Gothic"/>
              <w:sz w:val="20"/>
              <w:szCs w:val="20"/>
            </w:rPr>
            <w:id w:val="-2142111512"/>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602BF259" w14:textId="77777777" w:rsidR="003A06A7" w:rsidRPr="001D6B4A" w:rsidRDefault="003A06A7" w:rsidP="00CA7B55">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0FD19E0" w14:textId="77777777" w:rsidR="003A06A7" w:rsidRPr="001D6B4A" w:rsidRDefault="003A06A7" w:rsidP="00CA7B55">
            <w:pPr>
              <w:spacing w:after="0"/>
              <w:rPr>
                <w:rFonts w:cstheme="minorHAnsi"/>
                <w:sz w:val="20"/>
                <w:szCs w:val="20"/>
              </w:rPr>
            </w:pPr>
            <w:r>
              <w:rPr>
                <w:rFonts w:cstheme="minorHAnsi"/>
                <w:sz w:val="20"/>
                <w:szCs w:val="20"/>
              </w:rPr>
              <w:t>WACANO</w:t>
            </w:r>
          </w:p>
        </w:tc>
        <w:sdt>
          <w:sdtPr>
            <w:rPr>
              <w:rFonts w:eastAsia="MS Gothic"/>
              <w:sz w:val="20"/>
              <w:szCs w:val="20"/>
            </w:rPr>
            <w:id w:val="1295258437"/>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58D65C2C" w14:textId="77777777" w:rsidR="003A06A7" w:rsidRPr="001D6B4A" w:rsidRDefault="003A06A7" w:rsidP="00CA7B55">
                <w:pPr>
                  <w:spacing w:after="0"/>
                  <w:jc w:val="center"/>
                  <w:rPr>
                    <w:rFonts w:cstheme="minorHAnsi"/>
                    <w:sz w:val="20"/>
                    <w:szCs w:val="20"/>
                  </w:rPr>
                </w:pPr>
                <w:r w:rsidRPr="001D6B4A">
                  <w:rPr>
                    <w:rFonts w:ascii="Segoe UI Symbol" w:eastAsia="MS Gothic" w:hAnsi="Segoe UI Symbol" w:cs="Segoe UI Symbol"/>
                    <w:sz w:val="20"/>
                    <w:szCs w:val="20"/>
                  </w:rPr>
                  <w:t>☐</w:t>
                </w:r>
              </w:p>
            </w:tc>
          </w:sdtContent>
        </w:sdt>
        <w:tc>
          <w:tcPr>
            <w:tcW w:w="4961" w:type="dxa"/>
            <w:tcBorders>
              <w:left w:val="single" w:sz="4" w:space="0" w:color="auto"/>
            </w:tcBorders>
            <w:vAlign w:val="center"/>
          </w:tcPr>
          <w:p w14:paraId="329AEDDC" w14:textId="77777777" w:rsidR="003A06A7" w:rsidRPr="00312544" w:rsidRDefault="003A06A7" w:rsidP="00CA7B55">
            <w:pPr>
              <w:spacing w:after="0"/>
              <w:rPr>
                <w:rFonts w:cstheme="minorHAnsi"/>
                <w:sz w:val="20"/>
                <w:szCs w:val="20"/>
              </w:rPr>
            </w:pPr>
            <w:r>
              <w:rPr>
                <w:rFonts w:cstheme="minorHAnsi"/>
                <w:sz w:val="20"/>
                <w:szCs w:val="20"/>
              </w:rPr>
              <w:t>SIPAC</w:t>
            </w:r>
          </w:p>
        </w:tc>
      </w:tr>
      <w:tr w:rsidR="003A06A7" w:rsidRPr="00BF5DB0" w14:paraId="3A72131C" w14:textId="77777777" w:rsidTr="009E1F72">
        <w:trPr>
          <w:trHeight w:val="561"/>
          <w:jc w:val="center"/>
        </w:trPr>
        <w:sdt>
          <w:sdtPr>
            <w:rPr>
              <w:rFonts w:eastAsia="MS Gothic"/>
              <w:sz w:val="20"/>
              <w:szCs w:val="20"/>
            </w:rPr>
            <w:id w:val="2143455699"/>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357B0325" w14:textId="77777777" w:rsidR="003A06A7" w:rsidRDefault="003A06A7" w:rsidP="00CA7B55">
                <w:pPr>
                  <w:spacing w:after="0"/>
                  <w:jc w:val="center"/>
                  <w:rPr>
                    <w:rFonts w:eastAsia="MS Gothic"/>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4B347430" w14:textId="77777777" w:rsidR="003A06A7" w:rsidRDefault="003A06A7" w:rsidP="00CA7B55">
            <w:pPr>
              <w:spacing w:after="0"/>
              <w:rPr>
                <w:rFonts w:cstheme="minorHAnsi"/>
                <w:sz w:val="20"/>
                <w:szCs w:val="20"/>
              </w:rPr>
            </w:pPr>
            <w:r>
              <w:rPr>
                <w:rFonts w:cstheme="minorHAnsi"/>
                <w:sz w:val="20"/>
                <w:szCs w:val="20"/>
              </w:rPr>
              <w:t>Holding enseignement</w:t>
            </w:r>
          </w:p>
        </w:tc>
        <w:sdt>
          <w:sdtPr>
            <w:rPr>
              <w:rFonts w:eastAsia="MS Gothic"/>
              <w:sz w:val="20"/>
              <w:szCs w:val="20"/>
            </w:rPr>
            <w:id w:val="-1016066529"/>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365A35CC" w14:textId="77777777" w:rsidR="003A06A7" w:rsidRDefault="003A06A7" w:rsidP="00CA7B55">
                <w:pPr>
                  <w:spacing w:after="0"/>
                  <w:jc w:val="center"/>
                  <w:rPr>
                    <w:rFonts w:eastAsia="MS Gothic"/>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3DCE9D37" w14:textId="5D1DF81D" w:rsidR="003A06A7" w:rsidRDefault="003A06A7" w:rsidP="00CA7B55">
            <w:pPr>
              <w:spacing w:after="0"/>
              <w:rPr>
                <w:rFonts w:cstheme="minorHAnsi"/>
                <w:sz w:val="20"/>
                <w:szCs w:val="20"/>
              </w:rPr>
            </w:pPr>
          </w:p>
        </w:tc>
      </w:tr>
      <w:tr w:rsidR="003A06A7" w:rsidRPr="00BF5DB0" w14:paraId="3E03A9C4" w14:textId="77777777" w:rsidTr="00CA7B55">
        <w:trPr>
          <w:trHeight w:val="561"/>
          <w:jc w:val="center"/>
        </w:trPr>
        <w:tc>
          <w:tcPr>
            <w:tcW w:w="9067" w:type="dxa"/>
            <w:gridSpan w:val="4"/>
            <w:shd w:val="clear" w:color="auto" w:fill="DBE5F1" w:themeFill="accent1" w:themeFillTint="33"/>
            <w:vAlign w:val="center"/>
          </w:tcPr>
          <w:p w14:paraId="4553E1A1" w14:textId="77777777" w:rsidR="003A06A7" w:rsidRPr="00BF5DB0" w:rsidRDefault="00D13DD5" w:rsidP="00CA7B55">
            <w:pPr>
              <w:spacing w:after="0"/>
              <w:ind w:left="311" w:hanging="311"/>
              <w:rPr>
                <w:rFonts w:cstheme="minorHAnsi"/>
                <w:b/>
                <w:bCs/>
                <w:sz w:val="20"/>
                <w:szCs w:val="20"/>
              </w:rPr>
            </w:pPr>
            <w:sdt>
              <w:sdtPr>
                <w:rPr>
                  <w:rFonts w:eastAsia="MS Gothic" w:cstheme="minorHAnsi"/>
                  <w:sz w:val="20"/>
                  <w:szCs w:val="20"/>
                </w:rPr>
                <w:id w:val="-23339331"/>
                <w14:checkbox>
                  <w14:checked w14:val="0"/>
                  <w14:checkedState w14:val="2612" w14:font="MS Gothic"/>
                  <w14:uncheckedState w14:val="2610" w14:font="MS Gothic"/>
                </w14:checkbox>
              </w:sdtPr>
              <w:sdtEndPr/>
              <w:sdtContent>
                <w:r w:rsidR="003A06A7">
                  <w:rPr>
                    <w:rFonts w:ascii="MS Gothic" w:eastAsia="MS Gothic" w:hAnsi="MS Gothic" w:cstheme="minorHAnsi" w:hint="eastAsia"/>
                    <w:sz w:val="20"/>
                    <w:szCs w:val="20"/>
                  </w:rPr>
                  <w:t>☐</w:t>
                </w:r>
              </w:sdtContent>
            </w:sdt>
            <w:r w:rsidR="003A06A7" w:rsidRPr="00BF5DB0">
              <w:rPr>
                <w:rFonts w:cstheme="minorHAnsi"/>
                <w:b/>
                <w:bCs/>
                <w:sz w:val="20"/>
                <w:szCs w:val="20"/>
              </w:rPr>
              <w:t xml:space="preserve"> </w:t>
            </w:r>
            <w:r w:rsidR="003A06A7">
              <w:rPr>
                <w:rFonts w:cstheme="minorHAnsi"/>
                <w:b/>
                <w:bCs/>
                <w:sz w:val="20"/>
                <w:szCs w:val="20"/>
              </w:rPr>
              <w:tab/>
              <w:t>GIE FINANCES</w:t>
            </w:r>
          </w:p>
        </w:tc>
      </w:tr>
    </w:tbl>
    <w:p w14:paraId="13C0300F" w14:textId="77777777" w:rsidR="003A06A7" w:rsidRPr="003A06A7" w:rsidRDefault="003A06A7" w:rsidP="003A06A7">
      <w:pPr>
        <w:spacing w:after="0"/>
        <w:rPr>
          <w:b/>
          <w:bCs/>
        </w:rPr>
      </w:pPr>
    </w:p>
    <w:tbl>
      <w:tblPr>
        <w:tblStyle w:val="Grilledutableau"/>
        <w:tblW w:w="9067" w:type="dxa"/>
        <w:jc w:val="center"/>
        <w:tblLook w:val="0480" w:firstRow="0" w:lastRow="0" w:firstColumn="1" w:lastColumn="0" w:noHBand="0" w:noVBand="1"/>
      </w:tblPr>
      <w:tblGrid>
        <w:gridCol w:w="846"/>
        <w:gridCol w:w="8221"/>
      </w:tblGrid>
      <w:tr w:rsidR="001D6B4A" w:rsidRPr="00BF5DB0" w14:paraId="15094ADD" w14:textId="77777777" w:rsidTr="00716C1F">
        <w:trPr>
          <w:trHeight w:val="561"/>
          <w:jc w:val="center"/>
        </w:trPr>
        <w:tc>
          <w:tcPr>
            <w:tcW w:w="9067" w:type="dxa"/>
            <w:gridSpan w:val="2"/>
            <w:shd w:val="clear" w:color="auto" w:fill="DBE5F1" w:themeFill="accent1" w:themeFillTint="33"/>
            <w:vAlign w:val="center"/>
          </w:tcPr>
          <w:p w14:paraId="1656A51F" w14:textId="08C1965D" w:rsidR="003A06A7" w:rsidRDefault="00D13DD5" w:rsidP="003A06A7">
            <w:pPr>
              <w:spacing w:after="0"/>
              <w:ind w:left="311" w:hanging="311"/>
              <w:rPr>
                <w:rFonts w:cstheme="minorHAnsi"/>
                <w:b/>
                <w:bCs/>
                <w:sz w:val="20"/>
                <w:szCs w:val="20"/>
              </w:rPr>
            </w:pPr>
            <w:sdt>
              <w:sdtPr>
                <w:rPr>
                  <w:rFonts w:eastAsia="MS Gothic" w:cstheme="minorHAnsi"/>
                  <w:sz w:val="20"/>
                  <w:szCs w:val="20"/>
                </w:rPr>
                <w:id w:val="-1412687368"/>
                <w14:checkbox>
                  <w14:checked w14:val="0"/>
                  <w14:checkedState w14:val="2612" w14:font="MS Gothic"/>
                  <w14:uncheckedState w14:val="2610" w14:font="MS Gothic"/>
                </w14:checkbox>
              </w:sdtPr>
              <w:sdtEndPr/>
              <w:sdtContent>
                <w:r w:rsidR="00232417">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Pr>
                <w:rFonts w:cstheme="minorHAnsi"/>
                <w:b/>
                <w:bCs/>
                <w:sz w:val="20"/>
                <w:szCs w:val="20"/>
              </w:rPr>
              <w:t xml:space="preserve">AUTRES </w:t>
            </w:r>
            <w:r w:rsidR="00175CD9">
              <w:rPr>
                <w:rFonts w:cstheme="minorHAnsi"/>
                <w:b/>
                <w:bCs/>
                <w:sz w:val="20"/>
                <w:szCs w:val="20"/>
              </w:rPr>
              <w:t>ETABLISSEMENTS CONSULAIRES</w:t>
            </w:r>
            <w:r w:rsidR="0097143A">
              <w:rPr>
                <w:rFonts w:cstheme="minorHAnsi"/>
                <w:b/>
                <w:bCs/>
                <w:sz w:val="20"/>
                <w:szCs w:val="20"/>
              </w:rPr>
              <w:t xml:space="preserve"> </w:t>
            </w:r>
          </w:p>
        </w:tc>
      </w:tr>
      <w:tr w:rsidR="00B84D30" w:rsidRPr="00DC3248" w14:paraId="0A0F5A6B" w14:textId="77777777" w:rsidTr="009E1F72">
        <w:trPr>
          <w:trHeight w:val="561"/>
          <w:jc w:val="center"/>
        </w:trPr>
        <w:tc>
          <w:tcPr>
            <w:tcW w:w="846" w:type="dxa"/>
            <w:tcBorders>
              <w:right w:val="single" w:sz="4" w:space="0" w:color="auto"/>
            </w:tcBorders>
            <w:vAlign w:val="center"/>
          </w:tcPr>
          <w:p w14:paraId="17E817CF" w14:textId="1CB0DECF" w:rsidR="00B84D30" w:rsidRDefault="00D13DD5">
            <w:pPr>
              <w:spacing w:after="0"/>
              <w:ind w:left="306"/>
              <w:rPr>
                <w:rFonts w:cstheme="minorHAnsi"/>
                <w:sz w:val="20"/>
                <w:szCs w:val="20"/>
              </w:rPr>
            </w:pPr>
            <w:sdt>
              <w:sdtPr>
                <w:rPr>
                  <w:rFonts w:cstheme="minorHAnsi"/>
                  <w:sz w:val="20"/>
                  <w:szCs w:val="20"/>
                </w:rPr>
                <w:id w:val="-384171389"/>
                <w14:checkbox>
                  <w14:checked w14:val="0"/>
                  <w14:checkedState w14:val="2612" w14:font="MS Gothic"/>
                  <w14:uncheckedState w14:val="2610" w14:font="MS Gothic"/>
                </w14:checkbox>
              </w:sdtPr>
              <w:sdtEndPr/>
              <w:sdtContent>
                <w:r w:rsidR="00B84D30">
                  <w:rPr>
                    <w:rFonts w:ascii="MS Gothic" w:eastAsia="MS Gothic" w:hAnsi="MS Gothic" w:cstheme="minorHAnsi" w:hint="eastAsia"/>
                    <w:sz w:val="20"/>
                    <w:szCs w:val="20"/>
                  </w:rPr>
                  <w:t>☐</w:t>
                </w:r>
              </w:sdtContent>
            </w:sdt>
          </w:p>
        </w:tc>
        <w:tc>
          <w:tcPr>
            <w:tcW w:w="8221" w:type="dxa"/>
            <w:tcBorders>
              <w:left w:val="single" w:sz="4" w:space="0" w:color="auto"/>
            </w:tcBorders>
            <w:vAlign w:val="center"/>
          </w:tcPr>
          <w:p w14:paraId="4039F240" w14:textId="4AC65687" w:rsidR="00B84D30" w:rsidRPr="00B84D30" w:rsidRDefault="00B84D30" w:rsidP="009E1F72">
            <w:pPr>
              <w:pStyle w:val="ParagrapheIndent1"/>
              <w:spacing w:after="0" w:line="232" w:lineRule="exact"/>
              <w:ind w:left="34" w:right="23"/>
              <w:jc w:val="both"/>
              <w:rPr>
                <w:rFonts w:asciiTheme="minorHAnsi" w:hAnsiTheme="minorHAnsi" w:cstheme="minorHAnsi"/>
                <w:sz w:val="20"/>
                <w:lang w:val="fr-FR"/>
              </w:rPr>
            </w:pPr>
            <w:r w:rsidRPr="00C24928">
              <w:rPr>
                <w:rFonts w:asciiTheme="minorHAnsi" w:hAnsiTheme="minorHAnsi" w:cstheme="minorHAnsi"/>
                <w:sz w:val="20"/>
                <w:szCs w:val="20"/>
                <w:lang w:val="fr-FR"/>
              </w:rPr>
              <w:t>Chambre des métiers et de l’artisanat de Paris (CMA)</w:t>
            </w:r>
          </w:p>
        </w:tc>
      </w:tr>
      <w:tr w:rsidR="00B84D30" w:rsidRPr="00DC3248" w14:paraId="2B4995F5" w14:textId="77777777" w:rsidTr="009E1F72">
        <w:trPr>
          <w:trHeight w:val="561"/>
          <w:jc w:val="center"/>
        </w:trPr>
        <w:tc>
          <w:tcPr>
            <w:tcW w:w="846" w:type="dxa"/>
            <w:tcBorders>
              <w:right w:val="single" w:sz="4" w:space="0" w:color="auto"/>
            </w:tcBorders>
            <w:vAlign w:val="center"/>
          </w:tcPr>
          <w:p w14:paraId="7DA9FE42" w14:textId="1AE728AC" w:rsidR="00B84D30" w:rsidRDefault="00D13DD5">
            <w:pPr>
              <w:spacing w:after="0"/>
              <w:ind w:left="306"/>
              <w:rPr>
                <w:rFonts w:cstheme="minorHAnsi"/>
                <w:sz w:val="20"/>
                <w:szCs w:val="20"/>
              </w:rPr>
            </w:pPr>
            <w:sdt>
              <w:sdtPr>
                <w:rPr>
                  <w:rFonts w:cstheme="minorHAnsi"/>
                  <w:sz w:val="20"/>
                  <w:szCs w:val="20"/>
                </w:rPr>
                <w:id w:val="-1133864017"/>
                <w14:checkbox>
                  <w14:checked w14:val="0"/>
                  <w14:checkedState w14:val="2612" w14:font="MS Gothic"/>
                  <w14:uncheckedState w14:val="2610" w14:font="MS Gothic"/>
                </w14:checkbox>
              </w:sdtPr>
              <w:sdtEndPr/>
              <w:sdtContent>
                <w:r w:rsidR="00B84D30">
                  <w:rPr>
                    <w:rFonts w:ascii="MS Gothic" w:eastAsia="MS Gothic" w:hAnsi="MS Gothic" w:cstheme="minorHAnsi" w:hint="eastAsia"/>
                    <w:sz w:val="20"/>
                    <w:szCs w:val="20"/>
                  </w:rPr>
                  <w:t>☐</w:t>
                </w:r>
              </w:sdtContent>
            </w:sdt>
          </w:p>
        </w:tc>
        <w:tc>
          <w:tcPr>
            <w:tcW w:w="8221" w:type="dxa"/>
            <w:tcBorders>
              <w:left w:val="single" w:sz="4" w:space="0" w:color="auto"/>
            </w:tcBorders>
            <w:vAlign w:val="center"/>
          </w:tcPr>
          <w:p w14:paraId="01D6DF85" w14:textId="01827F16" w:rsidR="00B84D30" w:rsidRPr="00B84D30" w:rsidRDefault="00B84D30" w:rsidP="009E1F72">
            <w:pPr>
              <w:spacing w:line="232" w:lineRule="exact"/>
              <w:ind w:left="34"/>
              <w:rPr>
                <w:rFonts w:cstheme="minorHAnsi"/>
              </w:rPr>
            </w:pPr>
            <w:r w:rsidRPr="00B84D30">
              <w:rPr>
                <w:rFonts w:cstheme="minorHAnsi"/>
                <w:sz w:val="20"/>
                <w:szCs w:val="20"/>
              </w:rPr>
              <w:t>CCIT Essonne</w:t>
            </w:r>
          </w:p>
        </w:tc>
      </w:tr>
      <w:bookmarkEnd w:id="278"/>
    </w:tbl>
    <w:p w14:paraId="2F3E3574" w14:textId="77777777" w:rsidR="00B84D30" w:rsidRPr="00893CB7" w:rsidRDefault="00B84D30" w:rsidP="00893CB7">
      <w:pPr>
        <w:spacing w:after="0" w:line="276" w:lineRule="auto"/>
        <w:jc w:val="center"/>
        <w:rPr>
          <w:rFonts w:cstheme="minorHAnsi"/>
        </w:rPr>
      </w:pPr>
    </w:p>
    <w:sectPr w:rsidR="00B84D30" w:rsidRPr="00893CB7" w:rsidSect="003E56BA">
      <w:footerReference w:type="default" r:id="rId19"/>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E06B4" w14:textId="77777777" w:rsidR="007D4B8D" w:rsidRDefault="007D4B8D" w:rsidP="0058331B">
      <w:r>
        <w:separator/>
      </w:r>
    </w:p>
  </w:endnote>
  <w:endnote w:type="continuationSeparator" w:id="0">
    <w:p w14:paraId="2AE9EB18" w14:textId="77777777" w:rsidR="007D4B8D" w:rsidRDefault="007D4B8D" w:rsidP="0058331B">
      <w:r>
        <w:continuationSeparator/>
      </w:r>
    </w:p>
  </w:endnote>
  <w:endnote w:type="continuationNotice" w:id="1">
    <w:p w14:paraId="1886BFC4" w14:textId="77777777" w:rsidR="007D4B8D" w:rsidRDefault="007D4B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Marianne-Regular">
    <w:altName w:val="Yu Gothic"/>
    <w:panose1 w:val="00000000000000000000"/>
    <w:charset w:val="00"/>
    <w:family w:val="swiss"/>
    <w:notTrueType/>
    <w:pitch w:val="default"/>
    <w:sig w:usb0="00000003" w:usb1="08070000" w:usb2="00000010"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37765B" w:rsidRDefault="00690ACF" w:rsidP="00521567">
            <w:pPr>
              <w:pStyle w:val="Pieddepage"/>
              <w:jc w:val="right"/>
              <w:rPr>
                <w:sz w:val="18"/>
                <w:szCs w:val="18"/>
              </w:rPr>
            </w:pPr>
            <w:r w:rsidRPr="0037765B">
              <w:rPr>
                <w:sz w:val="18"/>
                <w:szCs w:val="18"/>
              </w:rPr>
              <w:fldChar w:fldCharType="begin"/>
            </w:r>
            <w:r w:rsidRPr="0037765B">
              <w:rPr>
                <w:sz w:val="18"/>
                <w:szCs w:val="18"/>
              </w:rPr>
              <w:instrText>PAGE</w:instrText>
            </w:r>
            <w:r w:rsidRPr="0037765B">
              <w:rPr>
                <w:sz w:val="18"/>
                <w:szCs w:val="18"/>
              </w:rPr>
              <w:fldChar w:fldCharType="separate"/>
            </w:r>
            <w:r w:rsidR="00AB17AA" w:rsidRPr="0037765B">
              <w:rPr>
                <w:noProof/>
                <w:sz w:val="18"/>
                <w:szCs w:val="18"/>
              </w:rPr>
              <w:t>1</w:t>
            </w:r>
            <w:r w:rsidRPr="0037765B">
              <w:rPr>
                <w:sz w:val="18"/>
                <w:szCs w:val="18"/>
              </w:rPr>
              <w:fldChar w:fldCharType="end"/>
            </w:r>
            <w:r w:rsidRPr="0037765B">
              <w:rPr>
                <w:sz w:val="18"/>
                <w:szCs w:val="18"/>
              </w:rPr>
              <w:t xml:space="preserve"> </w:t>
            </w:r>
            <w:r w:rsidR="00521567" w:rsidRPr="0037765B">
              <w:rPr>
                <w:sz w:val="18"/>
                <w:szCs w:val="18"/>
              </w:rPr>
              <w:t>/</w:t>
            </w:r>
            <w:r w:rsidRPr="0037765B">
              <w:rPr>
                <w:sz w:val="18"/>
                <w:szCs w:val="18"/>
              </w:rPr>
              <w:t xml:space="preserve"> </w:t>
            </w:r>
            <w:r w:rsidRPr="0037765B">
              <w:rPr>
                <w:sz w:val="18"/>
                <w:szCs w:val="18"/>
              </w:rPr>
              <w:fldChar w:fldCharType="begin"/>
            </w:r>
            <w:r w:rsidRPr="0037765B">
              <w:rPr>
                <w:sz w:val="18"/>
                <w:szCs w:val="18"/>
              </w:rPr>
              <w:instrText>NUMPAGES</w:instrText>
            </w:r>
            <w:r w:rsidRPr="0037765B">
              <w:rPr>
                <w:sz w:val="18"/>
                <w:szCs w:val="18"/>
              </w:rPr>
              <w:fldChar w:fldCharType="separate"/>
            </w:r>
            <w:r w:rsidR="00AB17AA" w:rsidRPr="0037765B">
              <w:rPr>
                <w:noProof/>
                <w:sz w:val="18"/>
                <w:szCs w:val="18"/>
              </w:rPr>
              <w:t>33</w:t>
            </w:r>
            <w:r w:rsidRPr="0037765B">
              <w:rPr>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003E2" w14:textId="77777777" w:rsidR="007D4B8D" w:rsidRDefault="007D4B8D" w:rsidP="0058331B">
      <w:r>
        <w:separator/>
      </w:r>
    </w:p>
  </w:footnote>
  <w:footnote w:type="continuationSeparator" w:id="0">
    <w:p w14:paraId="1D6461AD" w14:textId="77777777" w:rsidR="007D4B8D" w:rsidRDefault="007D4B8D" w:rsidP="0058331B">
      <w:r>
        <w:continuationSeparator/>
      </w:r>
    </w:p>
  </w:footnote>
  <w:footnote w:type="continuationNotice" w:id="1">
    <w:p w14:paraId="45E0A1B3" w14:textId="77777777" w:rsidR="007D4B8D" w:rsidRDefault="007D4B8D">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71D0"/>
    <w:multiLevelType w:val="hybridMultilevel"/>
    <w:tmpl w:val="5246A600"/>
    <w:lvl w:ilvl="0" w:tplc="F790E422">
      <w:start w:val="1"/>
      <w:numFmt w:val="bullet"/>
      <w:lvlText w:val="-"/>
      <w:lvlJc w:val="left"/>
      <w:pPr>
        <w:ind w:left="1429" w:hanging="360"/>
      </w:pPr>
      <w:rPr>
        <w:rFonts w:ascii="Aptos" w:hAnsi="Aptos" w:hint="default"/>
      </w:rPr>
    </w:lvl>
    <w:lvl w:ilvl="1" w:tplc="6EF633AC">
      <w:start w:val="1"/>
      <w:numFmt w:val="bullet"/>
      <w:lvlText w:val="o"/>
      <w:lvlJc w:val="left"/>
      <w:pPr>
        <w:ind w:left="2149" w:hanging="360"/>
      </w:pPr>
      <w:rPr>
        <w:rFonts w:ascii="Courier New" w:hAnsi="Courier New" w:hint="default"/>
      </w:rPr>
    </w:lvl>
    <w:lvl w:ilvl="2" w:tplc="A94C46A6">
      <w:start w:val="1"/>
      <w:numFmt w:val="bullet"/>
      <w:lvlText w:val=""/>
      <w:lvlJc w:val="left"/>
      <w:pPr>
        <w:ind w:left="2869" w:hanging="360"/>
      </w:pPr>
      <w:rPr>
        <w:rFonts w:ascii="Wingdings" w:hAnsi="Wingdings" w:hint="default"/>
      </w:rPr>
    </w:lvl>
    <w:lvl w:ilvl="3" w:tplc="E38ABBBA">
      <w:start w:val="1"/>
      <w:numFmt w:val="bullet"/>
      <w:lvlText w:val=""/>
      <w:lvlJc w:val="left"/>
      <w:pPr>
        <w:ind w:left="3589" w:hanging="360"/>
      </w:pPr>
      <w:rPr>
        <w:rFonts w:ascii="Symbol" w:hAnsi="Symbol" w:hint="default"/>
      </w:rPr>
    </w:lvl>
    <w:lvl w:ilvl="4" w:tplc="6DF0113C">
      <w:start w:val="1"/>
      <w:numFmt w:val="bullet"/>
      <w:lvlText w:val="o"/>
      <w:lvlJc w:val="left"/>
      <w:pPr>
        <w:ind w:left="4309" w:hanging="360"/>
      </w:pPr>
      <w:rPr>
        <w:rFonts w:ascii="Courier New" w:hAnsi="Courier New" w:hint="default"/>
      </w:rPr>
    </w:lvl>
    <w:lvl w:ilvl="5" w:tplc="A3546512">
      <w:start w:val="1"/>
      <w:numFmt w:val="bullet"/>
      <w:lvlText w:val=""/>
      <w:lvlJc w:val="left"/>
      <w:pPr>
        <w:ind w:left="5029" w:hanging="360"/>
      </w:pPr>
      <w:rPr>
        <w:rFonts w:ascii="Wingdings" w:hAnsi="Wingdings" w:hint="default"/>
      </w:rPr>
    </w:lvl>
    <w:lvl w:ilvl="6" w:tplc="E8D6E758">
      <w:start w:val="1"/>
      <w:numFmt w:val="bullet"/>
      <w:lvlText w:val=""/>
      <w:lvlJc w:val="left"/>
      <w:pPr>
        <w:ind w:left="5749" w:hanging="360"/>
      </w:pPr>
      <w:rPr>
        <w:rFonts w:ascii="Symbol" w:hAnsi="Symbol" w:hint="default"/>
      </w:rPr>
    </w:lvl>
    <w:lvl w:ilvl="7" w:tplc="D5C6BE34">
      <w:start w:val="1"/>
      <w:numFmt w:val="bullet"/>
      <w:lvlText w:val="o"/>
      <w:lvlJc w:val="left"/>
      <w:pPr>
        <w:ind w:left="6469" w:hanging="360"/>
      </w:pPr>
      <w:rPr>
        <w:rFonts w:ascii="Courier New" w:hAnsi="Courier New" w:hint="default"/>
      </w:rPr>
    </w:lvl>
    <w:lvl w:ilvl="8" w:tplc="5A4A5AD2">
      <w:start w:val="1"/>
      <w:numFmt w:val="bullet"/>
      <w:lvlText w:val=""/>
      <w:lvlJc w:val="left"/>
      <w:pPr>
        <w:ind w:left="7189" w:hanging="360"/>
      </w:pPr>
      <w:rPr>
        <w:rFonts w:ascii="Wingdings" w:hAnsi="Wingdings" w:hint="default"/>
      </w:rPr>
    </w:lvl>
  </w:abstractNum>
  <w:abstractNum w:abstractNumId="1"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2"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3"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A53BD4"/>
    <w:multiLevelType w:val="multilevel"/>
    <w:tmpl w:val="AD0C3350"/>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F30BAD"/>
    <w:multiLevelType w:val="hybridMultilevel"/>
    <w:tmpl w:val="4056AEC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D07875"/>
    <w:multiLevelType w:val="multilevel"/>
    <w:tmpl w:val="DF3A421A"/>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A03203"/>
    <w:multiLevelType w:val="hybridMultilevel"/>
    <w:tmpl w:val="9F5E854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1" w15:restartNumberingAfterBreak="0">
    <w:nsid w:val="1BAC5E84"/>
    <w:multiLevelType w:val="multilevel"/>
    <w:tmpl w:val="54D6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3" w15:restartNumberingAfterBreak="0">
    <w:nsid w:val="1D8D6E4E"/>
    <w:multiLevelType w:val="hybridMultilevel"/>
    <w:tmpl w:val="19A66D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2A6C3FC"/>
    <w:multiLevelType w:val="hybridMultilevel"/>
    <w:tmpl w:val="2182DC26"/>
    <w:lvl w:ilvl="0" w:tplc="61580A24">
      <w:start w:val="1"/>
      <w:numFmt w:val="bullet"/>
      <w:lvlText w:val=""/>
      <w:lvlJc w:val="left"/>
      <w:pPr>
        <w:ind w:left="720" w:hanging="360"/>
      </w:pPr>
      <w:rPr>
        <w:rFonts w:ascii="Symbol" w:hAnsi="Symbol" w:hint="default"/>
      </w:rPr>
    </w:lvl>
    <w:lvl w:ilvl="1" w:tplc="80547682">
      <w:start w:val="1"/>
      <w:numFmt w:val="bullet"/>
      <w:lvlText w:val="o"/>
      <w:lvlJc w:val="left"/>
      <w:pPr>
        <w:ind w:left="1440" w:hanging="360"/>
      </w:pPr>
      <w:rPr>
        <w:rFonts w:ascii="Courier New" w:hAnsi="Courier New" w:hint="default"/>
      </w:rPr>
    </w:lvl>
    <w:lvl w:ilvl="2" w:tplc="D1BCC8C4">
      <w:start w:val="1"/>
      <w:numFmt w:val="bullet"/>
      <w:lvlText w:val=""/>
      <w:lvlJc w:val="left"/>
      <w:pPr>
        <w:ind w:left="2160" w:hanging="360"/>
      </w:pPr>
      <w:rPr>
        <w:rFonts w:ascii="Wingdings" w:hAnsi="Wingdings" w:hint="default"/>
      </w:rPr>
    </w:lvl>
    <w:lvl w:ilvl="3" w:tplc="7A7A156E">
      <w:start w:val="1"/>
      <w:numFmt w:val="bullet"/>
      <w:lvlText w:val=""/>
      <w:lvlJc w:val="left"/>
      <w:pPr>
        <w:ind w:left="2880" w:hanging="360"/>
      </w:pPr>
      <w:rPr>
        <w:rFonts w:ascii="Symbol" w:hAnsi="Symbol" w:hint="default"/>
      </w:rPr>
    </w:lvl>
    <w:lvl w:ilvl="4" w:tplc="5DF847F2">
      <w:start w:val="1"/>
      <w:numFmt w:val="bullet"/>
      <w:lvlText w:val="o"/>
      <w:lvlJc w:val="left"/>
      <w:pPr>
        <w:ind w:left="3600" w:hanging="360"/>
      </w:pPr>
      <w:rPr>
        <w:rFonts w:ascii="Courier New" w:hAnsi="Courier New" w:hint="default"/>
      </w:rPr>
    </w:lvl>
    <w:lvl w:ilvl="5" w:tplc="82E4F73C">
      <w:start w:val="1"/>
      <w:numFmt w:val="bullet"/>
      <w:lvlText w:val=""/>
      <w:lvlJc w:val="left"/>
      <w:pPr>
        <w:ind w:left="4320" w:hanging="360"/>
      </w:pPr>
      <w:rPr>
        <w:rFonts w:ascii="Wingdings" w:hAnsi="Wingdings" w:hint="default"/>
      </w:rPr>
    </w:lvl>
    <w:lvl w:ilvl="6" w:tplc="7754608A">
      <w:start w:val="1"/>
      <w:numFmt w:val="bullet"/>
      <w:lvlText w:val=""/>
      <w:lvlJc w:val="left"/>
      <w:pPr>
        <w:ind w:left="5040" w:hanging="360"/>
      </w:pPr>
      <w:rPr>
        <w:rFonts w:ascii="Symbol" w:hAnsi="Symbol" w:hint="default"/>
      </w:rPr>
    </w:lvl>
    <w:lvl w:ilvl="7" w:tplc="E550DE22">
      <w:start w:val="1"/>
      <w:numFmt w:val="bullet"/>
      <w:lvlText w:val="o"/>
      <w:lvlJc w:val="left"/>
      <w:pPr>
        <w:ind w:left="5760" w:hanging="360"/>
      </w:pPr>
      <w:rPr>
        <w:rFonts w:ascii="Courier New" w:hAnsi="Courier New" w:hint="default"/>
      </w:rPr>
    </w:lvl>
    <w:lvl w:ilvl="8" w:tplc="717C3CC4">
      <w:start w:val="1"/>
      <w:numFmt w:val="bullet"/>
      <w:lvlText w:val=""/>
      <w:lvlJc w:val="left"/>
      <w:pPr>
        <w:ind w:left="6480" w:hanging="360"/>
      </w:pPr>
      <w:rPr>
        <w:rFonts w:ascii="Wingdings" w:hAnsi="Wingdings" w:hint="default"/>
      </w:rPr>
    </w:lvl>
  </w:abstractNum>
  <w:abstractNum w:abstractNumId="15"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6"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2B6A4B33"/>
    <w:multiLevelType w:val="multilevel"/>
    <w:tmpl w:val="49E662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C12653F"/>
    <w:multiLevelType w:val="hybridMultilevel"/>
    <w:tmpl w:val="D2547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325F1524"/>
    <w:multiLevelType w:val="multilevel"/>
    <w:tmpl w:val="67A244AA"/>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5037D59"/>
    <w:multiLevelType w:val="hybridMultilevel"/>
    <w:tmpl w:val="032AAF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5C7627F"/>
    <w:multiLevelType w:val="multilevel"/>
    <w:tmpl w:val="D3F4E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7"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D5D5D57"/>
    <w:multiLevelType w:val="multilevel"/>
    <w:tmpl w:val="1E5284FA"/>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DA47828"/>
    <w:multiLevelType w:val="hybridMultilevel"/>
    <w:tmpl w:val="F33AA1F0"/>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0CB76EB"/>
    <w:multiLevelType w:val="multilevel"/>
    <w:tmpl w:val="DF44D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4ABBDC6"/>
    <w:multiLevelType w:val="hybridMultilevel"/>
    <w:tmpl w:val="818AFBB8"/>
    <w:lvl w:ilvl="0" w:tplc="495C9FCA">
      <w:start w:val="1"/>
      <w:numFmt w:val="bullet"/>
      <w:lvlText w:val=""/>
      <w:lvlJc w:val="left"/>
      <w:pPr>
        <w:ind w:left="720" w:hanging="360"/>
      </w:pPr>
      <w:rPr>
        <w:rFonts w:ascii="Symbol" w:hAnsi="Symbol" w:hint="default"/>
      </w:rPr>
    </w:lvl>
    <w:lvl w:ilvl="1" w:tplc="83B8C61A">
      <w:start w:val="1"/>
      <w:numFmt w:val="bullet"/>
      <w:lvlText w:val="o"/>
      <w:lvlJc w:val="left"/>
      <w:pPr>
        <w:ind w:left="1440" w:hanging="360"/>
      </w:pPr>
      <w:rPr>
        <w:rFonts w:ascii="Courier New" w:hAnsi="Courier New" w:hint="default"/>
      </w:rPr>
    </w:lvl>
    <w:lvl w:ilvl="2" w:tplc="633ED600">
      <w:start w:val="1"/>
      <w:numFmt w:val="bullet"/>
      <w:lvlText w:val=""/>
      <w:lvlJc w:val="left"/>
      <w:pPr>
        <w:ind w:left="2160" w:hanging="360"/>
      </w:pPr>
      <w:rPr>
        <w:rFonts w:ascii="Wingdings" w:hAnsi="Wingdings" w:hint="default"/>
      </w:rPr>
    </w:lvl>
    <w:lvl w:ilvl="3" w:tplc="777A106C">
      <w:start w:val="1"/>
      <w:numFmt w:val="bullet"/>
      <w:lvlText w:val=""/>
      <w:lvlJc w:val="left"/>
      <w:pPr>
        <w:ind w:left="2880" w:hanging="360"/>
      </w:pPr>
      <w:rPr>
        <w:rFonts w:ascii="Symbol" w:hAnsi="Symbol" w:hint="default"/>
      </w:rPr>
    </w:lvl>
    <w:lvl w:ilvl="4" w:tplc="5766735A">
      <w:start w:val="1"/>
      <w:numFmt w:val="bullet"/>
      <w:lvlText w:val="o"/>
      <w:lvlJc w:val="left"/>
      <w:pPr>
        <w:ind w:left="3600" w:hanging="360"/>
      </w:pPr>
      <w:rPr>
        <w:rFonts w:ascii="Courier New" w:hAnsi="Courier New" w:hint="default"/>
      </w:rPr>
    </w:lvl>
    <w:lvl w:ilvl="5" w:tplc="BE345E18">
      <w:start w:val="1"/>
      <w:numFmt w:val="bullet"/>
      <w:lvlText w:val=""/>
      <w:lvlJc w:val="left"/>
      <w:pPr>
        <w:ind w:left="4320" w:hanging="360"/>
      </w:pPr>
      <w:rPr>
        <w:rFonts w:ascii="Wingdings" w:hAnsi="Wingdings" w:hint="default"/>
      </w:rPr>
    </w:lvl>
    <w:lvl w:ilvl="6" w:tplc="51E8AC32">
      <w:start w:val="1"/>
      <w:numFmt w:val="bullet"/>
      <w:lvlText w:val=""/>
      <w:lvlJc w:val="left"/>
      <w:pPr>
        <w:ind w:left="5040" w:hanging="360"/>
      </w:pPr>
      <w:rPr>
        <w:rFonts w:ascii="Symbol" w:hAnsi="Symbol" w:hint="default"/>
      </w:rPr>
    </w:lvl>
    <w:lvl w:ilvl="7" w:tplc="79948A7E">
      <w:start w:val="1"/>
      <w:numFmt w:val="bullet"/>
      <w:lvlText w:val="o"/>
      <w:lvlJc w:val="left"/>
      <w:pPr>
        <w:ind w:left="5760" w:hanging="360"/>
      </w:pPr>
      <w:rPr>
        <w:rFonts w:ascii="Courier New" w:hAnsi="Courier New" w:hint="default"/>
      </w:rPr>
    </w:lvl>
    <w:lvl w:ilvl="8" w:tplc="6A5001F4">
      <w:start w:val="1"/>
      <w:numFmt w:val="bullet"/>
      <w:lvlText w:val=""/>
      <w:lvlJc w:val="left"/>
      <w:pPr>
        <w:ind w:left="6480" w:hanging="360"/>
      </w:pPr>
      <w:rPr>
        <w:rFonts w:ascii="Wingdings" w:hAnsi="Wingdings" w:hint="default"/>
      </w:rPr>
    </w:lvl>
  </w:abstractNum>
  <w:abstractNum w:abstractNumId="33" w15:restartNumberingAfterBreak="0">
    <w:nsid w:val="48EA707C"/>
    <w:multiLevelType w:val="hybridMultilevel"/>
    <w:tmpl w:val="7D464318"/>
    <w:lvl w:ilvl="0" w:tplc="86FAC5D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35" w15:restartNumberingAfterBreak="0">
    <w:nsid w:val="4E4B51DF"/>
    <w:multiLevelType w:val="hybridMultilevel"/>
    <w:tmpl w:val="5FDE2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07A1BE8"/>
    <w:multiLevelType w:val="hybridMultilevel"/>
    <w:tmpl w:val="71B817FA"/>
    <w:lvl w:ilvl="0" w:tplc="5A027094">
      <w:start w:val="1"/>
      <w:numFmt w:val="bullet"/>
      <w:lvlText w:val="•"/>
      <w:lvlJc w:val="left"/>
      <w:pPr>
        <w:tabs>
          <w:tab w:val="num" w:pos="720"/>
        </w:tabs>
        <w:ind w:left="720" w:hanging="360"/>
      </w:pPr>
      <w:rPr>
        <w:rFonts w:ascii="Arial" w:hAnsi="Arial" w:hint="default"/>
      </w:rPr>
    </w:lvl>
    <w:lvl w:ilvl="1" w:tplc="3926AF16">
      <w:start w:val="1"/>
      <w:numFmt w:val="bullet"/>
      <w:lvlText w:val="•"/>
      <w:lvlJc w:val="left"/>
      <w:pPr>
        <w:tabs>
          <w:tab w:val="num" w:pos="1440"/>
        </w:tabs>
        <w:ind w:left="1440" w:hanging="360"/>
      </w:pPr>
      <w:rPr>
        <w:rFonts w:ascii="Arial" w:hAnsi="Arial" w:hint="default"/>
      </w:rPr>
    </w:lvl>
    <w:lvl w:ilvl="2" w:tplc="4EF44690" w:tentative="1">
      <w:start w:val="1"/>
      <w:numFmt w:val="bullet"/>
      <w:lvlText w:val="•"/>
      <w:lvlJc w:val="left"/>
      <w:pPr>
        <w:tabs>
          <w:tab w:val="num" w:pos="2160"/>
        </w:tabs>
        <w:ind w:left="2160" w:hanging="360"/>
      </w:pPr>
      <w:rPr>
        <w:rFonts w:ascii="Arial" w:hAnsi="Arial" w:hint="default"/>
      </w:rPr>
    </w:lvl>
    <w:lvl w:ilvl="3" w:tplc="6E2CEC66" w:tentative="1">
      <w:start w:val="1"/>
      <w:numFmt w:val="bullet"/>
      <w:lvlText w:val="•"/>
      <w:lvlJc w:val="left"/>
      <w:pPr>
        <w:tabs>
          <w:tab w:val="num" w:pos="2880"/>
        </w:tabs>
        <w:ind w:left="2880" w:hanging="360"/>
      </w:pPr>
      <w:rPr>
        <w:rFonts w:ascii="Arial" w:hAnsi="Arial" w:hint="default"/>
      </w:rPr>
    </w:lvl>
    <w:lvl w:ilvl="4" w:tplc="B85E607E" w:tentative="1">
      <w:start w:val="1"/>
      <w:numFmt w:val="bullet"/>
      <w:lvlText w:val="•"/>
      <w:lvlJc w:val="left"/>
      <w:pPr>
        <w:tabs>
          <w:tab w:val="num" w:pos="3600"/>
        </w:tabs>
        <w:ind w:left="3600" w:hanging="360"/>
      </w:pPr>
      <w:rPr>
        <w:rFonts w:ascii="Arial" w:hAnsi="Arial" w:hint="default"/>
      </w:rPr>
    </w:lvl>
    <w:lvl w:ilvl="5" w:tplc="4322CD56" w:tentative="1">
      <w:start w:val="1"/>
      <w:numFmt w:val="bullet"/>
      <w:lvlText w:val="•"/>
      <w:lvlJc w:val="left"/>
      <w:pPr>
        <w:tabs>
          <w:tab w:val="num" w:pos="4320"/>
        </w:tabs>
        <w:ind w:left="4320" w:hanging="360"/>
      </w:pPr>
      <w:rPr>
        <w:rFonts w:ascii="Arial" w:hAnsi="Arial" w:hint="default"/>
      </w:rPr>
    </w:lvl>
    <w:lvl w:ilvl="6" w:tplc="0B62F2CE" w:tentative="1">
      <w:start w:val="1"/>
      <w:numFmt w:val="bullet"/>
      <w:lvlText w:val="•"/>
      <w:lvlJc w:val="left"/>
      <w:pPr>
        <w:tabs>
          <w:tab w:val="num" w:pos="5040"/>
        </w:tabs>
        <w:ind w:left="5040" w:hanging="360"/>
      </w:pPr>
      <w:rPr>
        <w:rFonts w:ascii="Arial" w:hAnsi="Arial" w:hint="default"/>
      </w:rPr>
    </w:lvl>
    <w:lvl w:ilvl="7" w:tplc="77C6547E" w:tentative="1">
      <w:start w:val="1"/>
      <w:numFmt w:val="bullet"/>
      <w:lvlText w:val="•"/>
      <w:lvlJc w:val="left"/>
      <w:pPr>
        <w:tabs>
          <w:tab w:val="num" w:pos="5760"/>
        </w:tabs>
        <w:ind w:left="5760" w:hanging="360"/>
      </w:pPr>
      <w:rPr>
        <w:rFonts w:ascii="Arial" w:hAnsi="Arial" w:hint="default"/>
      </w:rPr>
    </w:lvl>
    <w:lvl w:ilvl="8" w:tplc="FD58C83C"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38"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40"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1" w15:restartNumberingAfterBreak="0">
    <w:nsid w:val="5BEF2305"/>
    <w:multiLevelType w:val="multilevel"/>
    <w:tmpl w:val="4774B05E"/>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C69787A"/>
    <w:multiLevelType w:val="hybridMultilevel"/>
    <w:tmpl w:val="15F267F4"/>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45"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3BB491F"/>
    <w:multiLevelType w:val="multilevel"/>
    <w:tmpl w:val="EA52F494"/>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z w:val="28"/>
      </w:rPr>
    </w:lvl>
    <w:lvl w:ilvl="2">
      <w:start w:val="1"/>
      <w:numFmt w:val="decimal"/>
      <w:suff w:val="space"/>
      <w:lvlText w:val="%1.%2.%3."/>
      <w:lvlJc w:val="left"/>
      <w:pPr>
        <w:ind w:left="720" w:hanging="720"/>
      </w:pPr>
      <w:rPr>
        <w:b/>
        <w:i/>
        <w:color w:val="auto"/>
        <w:sz w:val="24"/>
      </w:rPr>
    </w:lvl>
    <w:lvl w:ilvl="3">
      <w:start w:val="1"/>
      <w:numFmt w:val="decimal"/>
      <w:lvlText w:val="%1.%2.%3.%4."/>
      <w:lvlJc w:val="left"/>
      <w:pPr>
        <w:tabs>
          <w:tab w:val="num" w:pos="153"/>
        </w:tabs>
        <w:ind w:left="3348"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47"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4" w15:restartNumberingAfterBreak="0">
    <w:nsid w:val="78E1351F"/>
    <w:multiLevelType w:val="multilevel"/>
    <w:tmpl w:val="3CCCD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793F3A5C"/>
    <w:multiLevelType w:val="multilevel"/>
    <w:tmpl w:val="52F4BB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BE66760"/>
    <w:multiLevelType w:val="singleLevel"/>
    <w:tmpl w:val="180CD804"/>
    <w:lvl w:ilvl="0">
      <w:start w:val="2"/>
      <w:numFmt w:val="bullet"/>
      <w:lvlText w:val="-"/>
      <w:lvlJc w:val="left"/>
      <w:pPr>
        <w:tabs>
          <w:tab w:val="num" w:pos="927"/>
        </w:tabs>
        <w:ind w:left="927" w:hanging="360"/>
      </w:pPr>
      <w:rPr>
        <w:rFonts w:ascii="Times New Roman" w:hAnsi="Times New Roman" w:hint="default"/>
      </w:rPr>
    </w:lvl>
  </w:abstractNum>
  <w:abstractNum w:abstractNumId="57" w15:restartNumberingAfterBreak="0">
    <w:nsid w:val="7C1217C4"/>
    <w:multiLevelType w:val="multilevel"/>
    <w:tmpl w:val="BE08E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477948">
    <w:abstractNumId w:val="0"/>
  </w:num>
  <w:num w:numId="2" w16cid:durableId="1072896364">
    <w:abstractNumId w:val="37"/>
  </w:num>
  <w:num w:numId="3" w16cid:durableId="271133036">
    <w:abstractNumId w:val="2"/>
  </w:num>
  <w:num w:numId="4" w16cid:durableId="160511070">
    <w:abstractNumId w:val="39"/>
  </w:num>
  <w:num w:numId="5" w16cid:durableId="1641812658">
    <w:abstractNumId w:val="32"/>
  </w:num>
  <w:num w:numId="6" w16cid:durableId="841433575">
    <w:abstractNumId w:val="14"/>
  </w:num>
  <w:num w:numId="7" w16cid:durableId="1173492694">
    <w:abstractNumId w:val="38"/>
  </w:num>
  <w:num w:numId="8" w16cid:durableId="1014917023">
    <w:abstractNumId w:val="33"/>
  </w:num>
  <w:num w:numId="9" w16cid:durableId="1885830397">
    <w:abstractNumId w:val="53"/>
  </w:num>
  <w:num w:numId="10" w16cid:durableId="520435608">
    <w:abstractNumId w:val="27"/>
  </w:num>
  <w:num w:numId="11" w16cid:durableId="832649504">
    <w:abstractNumId w:val="45"/>
  </w:num>
  <w:num w:numId="12" w16cid:durableId="956914969">
    <w:abstractNumId w:val="46"/>
  </w:num>
  <w:num w:numId="13" w16cid:durableId="84694272">
    <w:abstractNumId w:val="44"/>
  </w:num>
  <w:num w:numId="14" w16cid:durableId="1960526201">
    <w:abstractNumId w:val="16"/>
  </w:num>
  <w:num w:numId="15" w16cid:durableId="318462320">
    <w:abstractNumId w:val="12"/>
  </w:num>
  <w:num w:numId="16" w16cid:durableId="277151785">
    <w:abstractNumId w:val="40"/>
  </w:num>
  <w:num w:numId="17" w16cid:durableId="1994025784">
    <w:abstractNumId w:val="34"/>
  </w:num>
  <w:num w:numId="18" w16cid:durableId="1994600519">
    <w:abstractNumId w:val="17"/>
  </w:num>
  <w:num w:numId="19" w16cid:durableId="1243293957">
    <w:abstractNumId w:val="43"/>
  </w:num>
  <w:num w:numId="20" w16cid:durableId="28146911">
    <w:abstractNumId w:val="30"/>
  </w:num>
  <w:num w:numId="21" w16cid:durableId="547229081">
    <w:abstractNumId w:val="52"/>
  </w:num>
  <w:num w:numId="22" w16cid:durableId="912160299">
    <w:abstractNumId w:val="42"/>
  </w:num>
  <w:num w:numId="23" w16cid:durableId="1077440870">
    <w:abstractNumId w:val="7"/>
  </w:num>
  <w:num w:numId="24" w16cid:durableId="1469131088">
    <w:abstractNumId w:val="6"/>
  </w:num>
  <w:num w:numId="25" w16cid:durableId="1252399455">
    <w:abstractNumId w:val="1"/>
  </w:num>
  <w:num w:numId="26" w16cid:durableId="315571668">
    <w:abstractNumId w:val="15"/>
  </w:num>
  <w:num w:numId="27" w16cid:durableId="203641885">
    <w:abstractNumId w:val="5"/>
  </w:num>
  <w:num w:numId="28" w16cid:durableId="19479678">
    <w:abstractNumId w:val="20"/>
  </w:num>
  <w:num w:numId="29" w16cid:durableId="763839712">
    <w:abstractNumId w:val="48"/>
  </w:num>
  <w:num w:numId="30" w16cid:durableId="585967787">
    <w:abstractNumId w:val="55"/>
  </w:num>
  <w:num w:numId="31" w16cid:durableId="1761221189">
    <w:abstractNumId w:val="9"/>
  </w:num>
  <w:num w:numId="32" w16cid:durableId="2102951819">
    <w:abstractNumId w:val="28"/>
  </w:num>
  <w:num w:numId="33" w16cid:durableId="1348604363">
    <w:abstractNumId w:val="41"/>
  </w:num>
  <w:num w:numId="34" w16cid:durableId="1593858130">
    <w:abstractNumId w:val="54"/>
  </w:num>
  <w:num w:numId="35" w16cid:durableId="123161989">
    <w:abstractNumId w:val="21"/>
  </w:num>
  <w:num w:numId="36" w16cid:durableId="17321123">
    <w:abstractNumId w:val="56"/>
  </w:num>
  <w:num w:numId="37" w16cid:durableId="122308116">
    <w:abstractNumId w:val="26"/>
  </w:num>
  <w:num w:numId="38" w16cid:durableId="1926914187">
    <w:abstractNumId w:val="51"/>
  </w:num>
  <w:num w:numId="39" w16cid:durableId="1690446597">
    <w:abstractNumId w:val="10"/>
  </w:num>
  <w:num w:numId="40" w16cid:durableId="2085490591">
    <w:abstractNumId w:val="24"/>
  </w:num>
  <w:num w:numId="41" w16cid:durableId="798690645">
    <w:abstractNumId w:val="19"/>
  </w:num>
  <w:num w:numId="42" w16cid:durableId="246310149">
    <w:abstractNumId w:val="35"/>
  </w:num>
  <w:num w:numId="43" w16cid:durableId="1969312543">
    <w:abstractNumId w:val="13"/>
  </w:num>
  <w:num w:numId="44" w16cid:durableId="2085447441">
    <w:abstractNumId w:val="4"/>
  </w:num>
  <w:num w:numId="45" w16cid:durableId="1552644525">
    <w:abstractNumId w:val="29"/>
  </w:num>
  <w:num w:numId="46" w16cid:durableId="1042632390">
    <w:abstractNumId w:val="25"/>
  </w:num>
  <w:num w:numId="47" w16cid:durableId="420183664">
    <w:abstractNumId w:val="50"/>
  </w:num>
  <w:num w:numId="48" w16cid:durableId="1258830463">
    <w:abstractNumId w:val="47"/>
  </w:num>
  <w:num w:numId="49" w16cid:durableId="913317847">
    <w:abstractNumId w:val="22"/>
  </w:num>
  <w:num w:numId="50" w16cid:durableId="1186364621">
    <w:abstractNumId w:val="11"/>
  </w:num>
  <w:num w:numId="51" w16cid:durableId="370113835">
    <w:abstractNumId w:val="3"/>
  </w:num>
  <w:num w:numId="52" w16cid:durableId="1618675497">
    <w:abstractNumId w:val="49"/>
  </w:num>
  <w:num w:numId="53" w16cid:durableId="1275946684">
    <w:abstractNumId w:val="8"/>
  </w:num>
  <w:num w:numId="54" w16cid:durableId="642121994">
    <w:abstractNumId w:val="57"/>
  </w:num>
  <w:num w:numId="55" w16cid:durableId="1967932778">
    <w:abstractNumId w:val="23"/>
  </w:num>
  <w:num w:numId="56" w16cid:durableId="1806388418">
    <w:abstractNumId w:val="31"/>
  </w:num>
  <w:num w:numId="57" w16cid:durableId="1359114179">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58" w16cid:durableId="855774447">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59" w16cid:durableId="1620331113">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0" w16cid:durableId="1756047721">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1" w16cid:durableId="745344548">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2" w16cid:durableId="269316585">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3" w16cid:durableId="1398937410">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4" w16cid:durableId="611935196">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5" w16cid:durableId="3031249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43046344">
    <w:abstractNumId w:val="30"/>
  </w:num>
  <w:num w:numId="67" w16cid:durableId="337267610">
    <w:abstractNumId w:val="36"/>
  </w:num>
  <w:num w:numId="68" w16cid:durableId="18139126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4096157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00055231">
    <w:abstractNumId w:val="46"/>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ALAMI Axelle">
    <w15:presenceInfo w15:providerId="AD" w15:userId="S::asalami@cci-paris-idf.fr::d65678e2-2dc8-45a3-9c13-c0f0ef73d4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0CD6"/>
    <w:rsid w:val="00002567"/>
    <w:rsid w:val="00002F8A"/>
    <w:rsid w:val="00003924"/>
    <w:rsid w:val="00007464"/>
    <w:rsid w:val="00012266"/>
    <w:rsid w:val="00012916"/>
    <w:rsid w:val="00013F73"/>
    <w:rsid w:val="000140A0"/>
    <w:rsid w:val="00014412"/>
    <w:rsid w:val="00016B7F"/>
    <w:rsid w:val="00020C02"/>
    <w:rsid w:val="00021D91"/>
    <w:rsid w:val="000233CD"/>
    <w:rsid w:val="0003136F"/>
    <w:rsid w:val="00032315"/>
    <w:rsid w:val="0003632A"/>
    <w:rsid w:val="00040585"/>
    <w:rsid w:val="00041092"/>
    <w:rsid w:val="00041640"/>
    <w:rsid w:val="00042CC8"/>
    <w:rsid w:val="00044474"/>
    <w:rsid w:val="00044FCB"/>
    <w:rsid w:val="00045359"/>
    <w:rsid w:val="000465D3"/>
    <w:rsid w:val="0005027D"/>
    <w:rsid w:val="00052708"/>
    <w:rsid w:val="00054D35"/>
    <w:rsid w:val="00055D42"/>
    <w:rsid w:val="0005695E"/>
    <w:rsid w:val="000608EB"/>
    <w:rsid w:val="0006264D"/>
    <w:rsid w:val="00062ED9"/>
    <w:rsid w:val="00065008"/>
    <w:rsid w:val="00065C9E"/>
    <w:rsid w:val="00065F64"/>
    <w:rsid w:val="00071130"/>
    <w:rsid w:val="00071CB4"/>
    <w:rsid w:val="00073C04"/>
    <w:rsid w:val="000746FF"/>
    <w:rsid w:val="000827D9"/>
    <w:rsid w:val="00082E89"/>
    <w:rsid w:val="000841B9"/>
    <w:rsid w:val="00084B4D"/>
    <w:rsid w:val="000853D0"/>
    <w:rsid w:val="00085467"/>
    <w:rsid w:val="000864E6"/>
    <w:rsid w:val="000875B1"/>
    <w:rsid w:val="00087F7B"/>
    <w:rsid w:val="00090A1E"/>
    <w:rsid w:val="00092A84"/>
    <w:rsid w:val="000970C3"/>
    <w:rsid w:val="000A0CD4"/>
    <w:rsid w:val="000A178F"/>
    <w:rsid w:val="000A3EB9"/>
    <w:rsid w:val="000A4B93"/>
    <w:rsid w:val="000A5796"/>
    <w:rsid w:val="000A667C"/>
    <w:rsid w:val="000A7255"/>
    <w:rsid w:val="000A7770"/>
    <w:rsid w:val="000B11B4"/>
    <w:rsid w:val="000B21A6"/>
    <w:rsid w:val="000B3098"/>
    <w:rsid w:val="000B3201"/>
    <w:rsid w:val="000B3312"/>
    <w:rsid w:val="000B3CB5"/>
    <w:rsid w:val="000B4AEC"/>
    <w:rsid w:val="000B62A9"/>
    <w:rsid w:val="000B7C28"/>
    <w:rsid w:val="000C0AEC"/>
    <w:rsid w:val="000C3482"/>
    <w:rsid w:val="000C5252"/>
    <w:rsid w:val="000C5DA1"/>
    <w:rsid w:val="000C5F77"/>
    <w:rsid w:val="000C69D3"/>
    <w:rsid w:val="000C7569"/>
    <w:rsid w:val="000D1A53"/>
    <w:rsid w:val="000D5001"/>
    <w:rsid w:val="000D58BD"/>
    <w:rsid w:val="000D5B87"/>
    <w:rsid w:val="000D67C7"/>
    <w:rsid w:val="000D6BB8"/>
    <w:rsid w:val="000D72A9"/>
    <w:rsid w:val="000D7A2D"/>
    <w:rsid w:val="000D7BD4"/>
    <w:rsid w:val="000E186D"/>
    <w:rsid w:val="000E261B"/>
    <w:rsid w:val="000E2A20"/>
    <w:rsid w:val="000E30A4"/>
    <w:rsid w:val="000E4347"/>
    <w:rsid w:val="000E528A"/>
    <w:rsid w:val="000E621F"/>
    <w:rsid w:val="000E710C"/>
    <w:rsid w:val="000E7958"/>
    <w:rsid w:val="000F2ED3"/>
    <w:rsid w:val="000F416C"/>
    <w:rsid w:val="000F6955"/>
    <w:rsid w:val="00100153"/>
    <w:rsid w:val="0010085B"/>
    <w:rsid w:val="0010099A"/>
    <w:rsid w:val="00102B1B"/>
    <w:rsid w:val="00102E20"/>
    <w:rsid w:val="00104EA3"/>
    <w:rsid w:val="0010AD5A"/>
    <w:rsid w:val="001129B2"/>
    <w:rsid w:val="00113A53"/>
    <w:rsid w:val="00114ADD"/>
    <w:rsid w:val="00116E66"/>
    <w:rsid w:val="001173CF"/>
    <w:rsid w:val="00121F89"/>
    <w:rsid w:val="001278EA"/>
    <w:rsid w:val="00127D6B"/>
    <w:rsid w:val="001315BC"/>
    <w:rsid w:val="00131FF8"/>
    <w:rsid w:val="00134B34"/>
    <w:rsid w:val="001351F8"/>
    <w:rsid w:val="00135434"/>
    <w:rsid w:val="0013676B"/>
    <w:rsid w:val="00137A5A"/>
    <w:rsid w:val="0014130D"/>
    <w:rsid w:val="0014151A"/>
    <w:rsid w:val="00141A51"/>
    <w:rsid w:val="00145910"/>
    <w:rsid w:val="00146244"/>
    <w:rsid w:val="001500D5"/>
    <w:rsid w:val="00150D93"/>
    <w:rsid w:val="001528B4"/>
    <w:rsid w:val="00153AB3"/>
    <w:rsid w:val="00155944"/>
    <w:rsid w:val="00155B84"/>
    <w:rsid w:val="001569EC"/>
    <w:rsid w:val="00157C73"/>
    <w:rsid w:val="001612A2"/>
    <w:rsid w:val="0016140C"/>
    <w:rsid w:val="001619D4"/>
    <w:rsid w:val="00161C3D"/>
    <w:rsid w:val="001626FA"/>
    <w:rsid w:val="00166653"/>
    <w:rsid w:val="00166CA4"/>
    <w:rsid w:val="001707FE"/>
    <w:rsid w:val="0017089B"/>
    <w:rsid w:val="0017196B"/>
    <w:rsid w:val="00172219"/>
    <w:rsid w:val="00172A6F"/>
    <w:rsid w:val="00174CE9"/>
    <w:rsid w:val="00175CD9"/>
    <w:rsid w:val="00177C05"/>
    <w:rsid w:val="00180EB5"/>
    <w:rsid w:val="0018320B"/>
    <w:rsid w:val="00184FDA"/>
    <w:rsid w:val="001864CC"/>
    <w:rsid w:val="00190C42"/>
    <w:rsid w:val="00190D33"/>
    <w:rsid w:val="00191C6A"/>
    <w:rsid w:val="00192B04"/>
    <w:rsid w:val="00194AC5"/>
    <w:rsid w:val="0019521C"/>
    <w:rsid w:val="00195B06"/>
    <w:rsid w:val="001A0E3A"/>
    <w:rsid w:val="001A15A7"/>
    <w:rsid w:val="001A240C"/>
    <w:rsid w:val="001A2D29"/>
    <w:rsid w:val="001A3BFC"/>
    <w:rsid w:val="001A476F"/>
    <w:rsid w:val="001A4CA7"/>
    <w:rsid w:val="001A4D3C"/>
    <w:rsid w:val="001A5C4E"/>
    <w:rsid w:val="001A6DB9"/>
    <w:rsid w:val="001ADF95"/>
    <w:rsid w:val="001B017B"/>
    <w:rsid w:val="001B1717"/>
    <w:rsid w:val="001B2DF7"/>
    <w:rsid w:val="001B2EAF"/>
    <w:rsid w:val="001B4122"/>
    <w:rsid w:val="001B4533"/>
    <w:rsid w:val="001B68C6"/>
    <w:rsid w:val="001B75D4"/>
    <w:rsid w:val="001C1F34"/>
    <w:rsid w:val="001C495D"/>
    <w:rsid w:val="001C73BC"/>
    <w:rsid w:val="001C77FB"/>
    <w:rsid w:val="001C7B49"/>
    <w:rsid w:val="001C7C22"/>
    <w:rsid w:val="001D1FB6"/>
    <w:rsid w:val="001D4071"/>
    <w:rsid w:val="001D44F9"/>
    <w:rsid w:val="001D4691"/>
    <w:rsid w:val="001D6B4A"/>
    <w:rsid w:val="001D6EAA"/>
    <w:rsid w:val="001D6FE1"/>
    <w:rsid w:val="001D7FF2"/>
    <w:rsid w:val="001E05CA"/>
    <w:rsid w:val="001E0A05"/>
    <w:rsid w:val="001E1464"/>
    <w:rsid w:val="001E1AB0"/>
    <w:rsid w:val="001E2CCE"/>
    <w:rsid w:val="001E56AB"/>
    <w:rsid w:val="001E7EFA"/>
    <w:rsid w:val="001F0F72"/>
    <w:rsid w:val="001F1C8D"/>
    <w:rsid w:val="001F1CF8"/>
    <w:rsid w:val="001F1FD3"/>
    <w:rsid w:val="001F2757"/>
    <w:rsid w:val="001F3664"/>
    <w:rsid w:val="001F3CDF"/>
    <w:rsid w:val="001F4259"/>
    <w:rsid w:val="001F42E3"/>
    <w:rsid w:val="001F6E49"/>
    <w:rsid w:val="001F7842"/>
    <w:rsid w:val="00200C09"/>
    <w:rsid w:val="0020137E"/>
    <w:rsid w:val="00204ED7"/>
    <w:rsid w:val="002056DE"/>
    <w:rsid w:val="002067A3"/>
    <w:rsid w:val="00206F51"/>
    <w:rsid w:val="00207482"/>
    <w:rsid w:val="0020771F"/>
    <w:rsid w:val="00211F76"/>
    <w:rsid w:val="0021230A"/>
    <w:rsid w:val="0021242D"/>
    <w:rsid w:val="0021385B"/>
    <w:rsid w:val="002140B8"/>
    <w:rsid w:val="0021524E"/>
    <w:rsid w:val="002155D1"/>
    <w:rsid w:val="0021572D"/>
    <w:rsid w:val="00215C3E"/>
    <w:rsid w:val="00220093"/>
    <w:rsid w:val="002207EF"/>
    <w:rsid w:val="00220B6F"/>
    <w:rsid w:val="002217FC"/>
    <w:rsid w:val="002247DE"/>
    <w:rsid w:val="00226960"/>
    <w:rsid w:val="002309F1"/>
    <w:rsid w:val="002313C8"/>
    <w:rsid w:val="0023169C"/>
    <w:rsid w:val="00232417"/>
    <w:rsid w:val="00233D85"/>
    <w:rsid w:val="00234C04"/>
    <w:rsid w:val="00234E9D"/>
    <w:rsid w:val="002403BA"/>
    <w:rsid w:val="00240AFF"/>
    <w:rsid w:val="00241278"/>
    <w:rsid w:val="00241D2E"/>
    <w:rsid w:val="00246515"/>
    <w:rsid w:val="0025096A"/>
    <w:rsid w:val="00251520"/>
    <w:rsid w:val="00251665"/>
    <w:rsid w:val="002519CE"/>
    <w:rsid w:val="002545AE"/>
    <w:rsid w:val="00255051"/>
    <w:rsid w:val="00256B02"/>
    <w:rsid w:val="0025746F"/>
    <w:rsid w:val="00257C82"/>
    <w:rsid w:val="00260279"/>
    <w:rsid w:val="00261F14"/>
    <w:rsid w:val="002624BD"/>
    <w:rsid w:val="002640FA"/>
    <w:rsid w:val="00266EAC"/>
    <w:rsid w:val="0027495A"/>
    <w:rsid w:val="0027495D"/>
    <w:rsid w:val="00283FD5"/>
    <w:rsid w:val="00284059"/>
    <w:rsid w:val="00284319"/>
    <w:rsid w:val="00284395"/>
    <w:rsid w:val="002850B0"/>
    <w:rsid w:val="0028774F"/>
    <w:rsid w:val="00290079"/>
    <w:rsid w:val="0029186B"/>
    <w:rsid w:val="00295E69"/>
    <w:rsid w:val="002962E3"/>
    <w:rsid w:val="0029774C"/>
    <w:rsid w:val="002A0290"/>
    <w:rsid w:val="002A0BAC"/>
    <w:rsid w:val="002A2AEF"/>
    <w:rsid w:val="002A316D"/>
    <w:rsid w:val="002A4674"/>
    <w:rsid w:val="002A5C8C"/>
    <w:rsid w:val="002A721B"/>
    <w:rsid w:val="002B1736"/>
    <w:rsid w:val="002B1AA1"/>
    <w:rsid w:val="002B1C5D"/>
    <w:rsid w:val="002B46A7"/>
    <w:rsid w:val="002B507E"/>
    <w:rsid w:val="002B569A"/>
    <w:rsid w:val="002C3628"/>
    <w:rsid w:val="002D19FD"/>
    <w:rsid w:val="002D528E"/>
    <w:rsid w:val="002D5EB7"/>
    <w:rsid w:val="002D6F16"/>
    <w:rsid w:val="002E0E0D"/>
    <w:rsid w:val="002E344A"/>
    <w:rsid w:val="002E7373"/>
    <w:rsid w:val="002E7D77"/>
    <w:rsid w:val="002F19FF"/>
    <w:rsid w:val="002F2314"/>
    <w:rsid w:val="002F29D7"/>
    <w:rsid w:val="002F2AE1"/>
    <w:rsid w:val="002F4A47"/>
    <w:rsid w:val="002F4D66"/>
    <w:rsid w:val="002F544B"/>
    <w:rsid w:val="002F70E4"/>
    <w:rsid w:val="002F72D7"/>
    <w:rsid w:val="002F7EE6"/>
    <w:rsid w:val="003005E2"/>
    <w:rsid w:val="003013E3"/>
    <w:rsid w:val="003018E5"/>
    <w:rsid w:val="00303A48"/>
    <w:rsid w:val="00303D7E"/>
    <w:rsid w:val="00305469"/>
    <w:rsid w:val="00305999"/>
    <w:rsid w:val="00306F62"/>
    <w:rsid w:val="00307B3F"/>
    <w:rsid w:val="00310BEF"/>
    <w:rsid w:val="00312544"/>
    <w:rsid w:val="00315316"/>
    <w:rsid w:val="00315463"/>
    <w:rsid w:val="0031BE75"/>
    <w:rsid w:val="0032165D"/>
    <w:rsid w:val="0032172D"/>
    <w:rsid w:val="00321967"/>
    <w:rsid w:val="0032304A"/>
    <w:rsid w:val="00324644"/>
    <w:rsid w:val="00325D08"/>
    <w:rsid w:val="00326C83"/>
    <w:rsid w:val="00326E7E"/>
    <w:rsid w:val="0033127A"/>
    <w:rsid w:val="00332D42"/>
    <w:rsid w:val="00332FA4"/>
    <w:rsid w:val="0033552F"/>
    <w:rsid w:val="0033719F"/>
    <w:rsid w:val="00337AF7"/>
    <w:rsid w:val="003409EE"/>
    <w:rsid w:val="00341351"/>
    <w:rsid w:val="00341F64"/>
    <w:rsid w:val="00344E43"/>
    <w:rsid w:val="00346E10"/>
    <w:rsid w:val="00346EDA"/>
    <w:rsid w:val="00350F6D"/>
    <w:rsid w:val="00351E0F"/>
    <w:rsid w:val="003567EC"/>
    <w:rsid w:val="0035722E"/>
    <w:rsid w:val="003574E3"/>
    <w:rsid w:val="00362189"/>
    <w:rsid w:val="003637A0"/>
    <w:rsid w:val="003640DE"/>
    <w:rsid w:val="003649A5"/>
    <w:rsid w:val="0036641C"/>
    <w:rsid w:val="003675D5"/>
    <w:rsid w:val="003716AC"/>
    <w:rsid w:val="003723A9"/>
    <w:rsid w:val="00377214"/>
    <w:rsid w:val="0037765B"/>
    <w:rsid w:val="003809B6"/>
    <w:rsid w:val="00382E99"/>
    <w:rsid w:val="003900C0"/>
    <w:rsid w:val="003905AC"/>
    <w:rsid w:val="00391164"/>
    <w:rsid w:val="003928DD"/>
    <w:rsid w:val="003950FD"/>
    <w:rsid w:val="00396691"/>
    <w:rsid w:val="00396BCB"/>
    <w:rsid w:val="0039790B"/>
    <w:rsid w:val="003A06A7"/>
    <w:rsid w:val="003A078C"/>
    <w:rsid w:val="003A2A77"/>
    <w:rsid w:val="003A2FE0"/>
    <w:rsid w:val="003A4B0D"/>
    <w:rsid w:val="003A5887"/>
    <w:rsid w:val="003A5D75"/>
    <w:rsid w:val="003A71EF"/>
    <w:rsid w:val="003B0C72"/>
    <w:rsid w:val="003B240B"/>
    <w:rsid w:val="003B5B62"/>
    <w:rsid w:val="003B7919"/>
    <w:rsid w:val="003C0823"/>
    <w:rsid w:val="003C1959"/>
    <w:rsid w:val="003C23E6"/>
    <w:rsid w:val="003C346E"/>
    <w:rsid w:val="003C4406"/>
    <w:rsid w:val="003C6DAB"/>
    <w:rsid w:val="003C79C3"/>
    <w:rsid w:val="003D070C"/>
    <w:rsid w:val="003D1576"/>
    <w:rsid w:val="003D1846"/>
    <w:rsid w:val="003D48BA"/>
    <w:rsid w:val="003D68C3"/>
    <w:rsid w:val="003D7EB0"/>
    <w:rsid w:val="003E0973"/>
    <w:rsid w:val="003E2634"/>
    <w:rsid w:val="003E5191"/>
    <w:rsid w:val="003E5202"/>
    <w:rsid w:val="003E56BA"/>
    <w:rsid w:val="003E5C33"/>
    <w:rsid w:val="003E629D"/>
    <w:rsid w:val="003E69A4"/>
    <w:rsid w:val="003E76B7"/>
    <w:rsid w:val="003F046A"/>
    <w:rsid w:val="003F095E"/>
    <w:rsid w:val="003F256D"/>
    <w:rsid w:val="003F2CD0"/>
    <w:rsid w:val="003F3681"/>
    <w:rsid w:val="003F43F6"/>
    <w:rsid w:val="003F4693"/>
    <w:rsid w:val="003F52EA"/>
    <w:rsid w:val="003F5684"/>
    <w:rsid w:val="003F67AB"/>
    <w:rsid w:val="003F7431"/>
    <w:rsid w:val="00401B72"/>
    <w:rsid w:val="004070E3"/>
    <w:rsid w:val="0040732D"/>
    <w:rsid w:val="00413963"/>
    <w:rsid w:val="0041588B"/>
    <w:rsid w:val="00416CFA"/>
    <w:rsid w:val="004172F9"/>
    <w:rsid w:val="004174B0"/>
    <w:rsid w:val="004200A5"/>
    <w:rsid w:val="004216C2"/>
    <w:rsid w:val="0042217C"/>
    <w:rsid w:val="004244C6"/>
    <w:rsid w:val="004307D2"/>
    <w:rsid w:val="00431822"/>
    <w:rsid w:val="0043360C"/>
    <w:rsid w:val="00440886"/>
    <w:rsid w:val="00440937"/>
    <w:rsid w:val="00440BE6"/>
    <w:rsid w:val="00442C02"/>
    <w:rsid w:val="004463B7"/>
    <w:rsid w:val="00451F0F"/>
    <w:rsid w:val="00452806"/>
    <w:rsid w:val="00453B70"/>
    <w:rsid w:val="004550BB"/>
    <w:rsid w:val="00460240"/>
    <w:rsid w:val="00460B58"/>
    <w:rsid w:val="00460D75"/>
    <w:rsid w:val="00464C3B"/>
    <w:rsid w:val="0046539C"/>
    <w:rsid w:val="0046552B"/>
    <w:rsid w:val="004659D8"/>
    <w:rsid w:val="0046625C"/>
    <w:rsid w:val="00466E3D"/>
    <w:rsid w:val="00470334"/>
    <w:rsid w:val="00471D5D"/>
    <w:rsid w:val="00472293"/>
    <w:rsid w:val="00472A98"/>
    <w:rsid w:val="004757B3"/>
    <w:rsid w:val="00476D71"/>
    <w:rsid w:val="0047788A"/>
    <w:rsid w:val="00480983"/>
    <w:rsid w:val="00483E91"/>
    <w:rsid w:val="004871C2"/>
    <w:rsid w:val="004874DC"/>
    <w:rsid w:val="00490DBB"/>
    <w:rsid w:val="00491361"/>
    <w:rsid w:val="004958CE"/>
    <w:rsid w:val="004970B9"/>
    <w:rsid w:val="004A231D"/>
    <w:rsid w:val="004A4FF4"/>
    <w:rsid w:val="004B3472"/>
    <w:rsid w:val="004B390F"/>
    <w:rsid w:val="004B3C17"/>
    <w:rsid w:val="004B4AB4"/>
    <w:rsid w:val="004B6060"/>
    <w:rsid w:val="004B6C6D"/>
    <w:rsid w:val="004C036D"/>
    <w:rsid w:val="004C3457"/>
    <w:rsid w:val="004C3999"/>
    <w:rsid w:val="004C4E93"/>
    <w:rsid w:val="004C4F60"/>
    <w:rsid w:val="004C5A8E"/>
    <w:rsid w:val="004C734A"/>
    <w:rsid w:val="004D2052"/>
    <w:rsid w:val="004D313D"/>
    <w:rsid w:val="004D3CA6"/>
    <w:rsid w:val="004D4E11"/>
    <w:rsid w:val="004D5937"/>
    <w:rsid w:val="004D5E0C"/>
    <w:rsid w:val="004D7327"/>
    <w:rsid w:val="004E0CC6"/>
    <w:rsid w:val="004E0F90"/>
    <w:rsid w:val="004E178D"/>
    <w:rsid w:val="004E2510"/>
    <w:rsid w:val="004E26AF"/>
    <w:rsid w:val="004E296D"/>
    <w:rsid w:val="004E3D1C"/>
    <w:rsid w:val="004E5F83"/>
    <w:rsid w:val="004E73A1"/>
    <w:rsid w:val="004E7F1E"/>
    <w:rsid w:val="004F0CBB"/>
    <w:rsid w:val="004F1973"/>
    <w:rsid w:val="004F2010"/>
    <w:rsid w:val="004F24EE"/>
    <w:rsid w:val="004F2665"/>
    <w:rsid w:val="004F2803"/>
    <w:rsid w:val="004F32FF"/>
    <w:rsid w:val="004F4A92"/>
    <w:rsid w:val="004F669B"/>
    <w:rsid w:val="004F6C24"/>
    <w:rsid w:val="00500D48"/>
    <w:rsid w:val="005012AB"/>
    <w:rsid w:val="00501819"/>
    <w:rsid w:val="00502B8D"/>
    <w:rsid w:val="005030ED"/>
    <w:rsid w:val="0050596D"/>
    <w:rsid w:val="005059DC"/>
    <w:rsid w:val="00505E47"/>
    <w:rsid w:val="005066E9"/>
    <w:rsid w:val="00506A1C"/>
    <w:rsid w:val="00506EB3"/>
    <w:rsid w:val="00510F87"/>
    <w:rsid w:val="00510FD0"/>
    <w:rsid w:val="005117B7"/>
    <w:rsid w:val="00512D03"/>
    <w:rsid w:val="00513676"/>
    <w:rsid w:val="00513D95"/>
    <w:rsid w:val="00514D46"/>
    <w:rsid w:val="005164A0"/>
    <w:rsid w:val="00516678"/>
    <w:rsid w:val="0051736D"/>
    <w:rsid w:val="00517B4C"/>
    <w:rsid w:val="00517BA3"/>
    <w:rsid w:val="00517DC6"/>
    <w:rsid w:val="00521567"/>
    <w:rsid w:val="005221A2"/>
    <w:rsid w:val="0052588E"/>
    <w:rsid w:val="00526834"/>
    <w:rsid w:val="0053020A"/>
    <w:rsid w:val="00531D27"/>
    <w:rsid w:val="00534E5B"/>
    <w:rsid w:val="00535006"/>
    <w:rsid w:val="00535F85"/>
    <w:rsid w:val="0053745E"/>
    <w:rsid w:val="00537F36"/>
    <w:rsid w:val="00540E75"/>
    <w:rsid w:val="00543A61"/>
    <w:rsid w:val="005454B9"/>
    <w:rsid w:val="005461D7"/>
    <w:rsid w:val="0055074D"/>
    <w:rsid w:val="00550A99"/>
    <w:rsid w:val="0055141C"/>
    <w:rsid w:val="005523CB"/>
    <w:rsid w:val="00552CF2"/>
    <w:rsid w:val="00554657"/>
    <w:rsid w:val="00556E79"/>
    <w:rsid w:val="005610FD"/>
    <w:rsid w:val="005612D9"/>
    <w:rsid w:val="00561BAB"/>
    <w:rsid w:val="005623C2"/>
    <w:rsid w:val="00564F73"/>
    <w:rsid w:val="005655E7"/>
    <w:rsid w:val="00570CF9"/>
    <w:rsid w:val="00570F44"/>
    <w:rsid w:val="00573355"/>
    <w:rsid w:val="005754C0"/>
    <w:rsid w:val="00575B00"/>
    <w:rsid w:val="00575E5C"/>
    <w:rsid w:val="0057771C"/>
    <w:rsid w:val="00580866"/>
    <w:rsid w:val="0058331B"/>
    <w:rsid w:val="005860BE"/>
    <w:rsid w:val="005870F3"/>
    <w:rsid w:val="005908E3"/>
    <w:rsid w:val="00590B71"/>
    <w:rsid w:val="00591564"/>
    <w:rsid w:val="0059230F"/>
    <w:rsid w:val="00593E22"/>
    <w:rsid w:val="00595914"/>
    <w:rsid w:val="00596444"/>
    <w:rsid w:val="00596B82"/>
    <w:rsid w:val="00597A59"/>
    <w:rsid w:val="005A327A"/>
    <w:rsid w:val="005A3CFB"/>
    <w:rsid w:val="005A4925"/>
    <w:rsid w:val="005A4B0A"/>
    <w:rsid w:val="005A7C08"/>
    <w:rsid w:val="005B095D"/>
    <w:rsid w:val="005B0A85"/>
    <w:rsid w:val="005B1BB0"/>
    <w:rsid w:val="005B3C3D"/>
    <w:rsid w:val="005B52ED"/>
    <w:rsid w:val="005B6B3A"/>
    <w:rsid w:val="005B7736"/>
    <w:rsid w:val="005C2A7D"/>
    <w:rsid w:val="005C36AE"/>
    <w:rsid w:val="005C4C96"/>
    <w:rsid w:val="005D05C1"/>
    <w:rsid w:val="005D0B8F"/>
    <w:rsid w:val="005D1AA5"/>
    <w:rsid w:val="005D322D"/>
    <w:rsid w:val="005D56D0"/>
    <w:rsid w:val="005D5CBE"/>
    <w:rsid w:val="005D5DBD"/>
    <w:rsid w:val="005D63BE"/>
    <w:rsid w:val="005E4F2F"/>
    <w:rsid w:val="005E5789"/>
    <w:rsid w:val="005E5E0E"/>
    <w:rsid w:val="005F014E"/>
    <w:rsid w:val="005F18CB"/>
    <w:rsid w:val="005F3779"/>
    <w:rsid w:val="005F4CF1"/>
    <w:rsid w:val="005F5AF1"/>
    <w:rsid w:val="005F7E36"/>
    <w:rsid w:val="006040C7"/>
    <w:rsid w:val="006074F4"/>
    <w:rsid w:val="00610B92"/>
    <w:rsid w:val="006127BA"/>
    <w:rsid w:val="00613000"/>
    <w:rsid w:val="0061399C"/>
    <w:rsid w:val="00613A00"/>
    <w:rsid w:val="00613C11"/>
    <w:rsid w:val="00616543"/>
    <w:rsid w:val="00617DE3"/>
    <w:rsid w:val="00623446"/>
    <w:rsid w:val="00623C54"/>
    <w:rsid w:val="00624EC5"/>
    <w:rsid w:val="006301CC"/>
    <w:rsid w:val="0063080A"/>
    <w:rsid w:val="00630C20"/>
    <w:rsid w:val="00630CD9"/>
    <w:rsid w:val="00630D0A"/>
    <w:rsid w:val="0063132C"/>
    <w:rsid w:val="00631944"/>
    <w:rsid w:val="00632301"/>
    <w:rsid w:val="00632954"/>
    <w:rsid w:val="00632DFC"/>
    <w:rsid w:val="00635A5D"/>
    <w:rsid w:val="00637767"/>
    <w:rsid w:val="00641D5B"/>
    <w:rsid w:val="0064223A"/>
    <w:rsid w:val="006427F1"/>
    <w:rsid w:val="00643626"/>
    <w:rsid w:val="0064459B"/>
    <w:rsid w:val="0064630D"/>
    <w:rsid w:val="0064671D"/>
    <w:rsid w:val="00646D83"/>
    <w:rsid w:val="00647609"/>
    <w:rsid w:val="00650C7B"/>
    <w:rsid w:val="00652262"/>
    <w:rsid w:val="006554D9"/>
    <w:rsid w:val="00655C92"/>
    <w:rsid w:val="00655EDC"/>
    <w:rsid w:val="00660ABC"/>
    <w:rsid w:val="00661203"/>
    <w:rsid w:val="00661F87"/>
    <w:rsid w:val="0066205A"/>
    <w:rsid w:val="0066211B"/>
    <w:rsid w:val="0066358F"/>
    <w:rsid w:val="00663F1B"/>
    <w:rsid w:val="00665EC9"/>
    <w:rsid w:val="00666377"/>
    <w:rsid w:val="00666961"/>
    <w:rsid w:val="006673CB"/>
    <w:rsid w:val="00667E34"/>
    <w:rsid w:val="00671FE3"/>
    <w:rsid w:val="00672823"/>
    <w:rsid w:val="00673EBD"/>
    <w:rsid w:val="00674BD4"/>
    <w:rsid w:val="00675AD5"/>
    <w:rsid w:val="00675D8D"/>
    <w:rsid w:val="00676F0E"/>
    <w:rsid w:val="00677107"/>
    <w:rsid w:val="00677816"/>
    <w:rsid w:val="0068079E"/>
    <w:rsid w:val="00683004"/>
    <w:rsid w:val="006830F6"/>
    <w:rsid w:val="00683A6B"/>
    <w:rsid w:val="006866ED"/>
    <w:rsid w:val="0068671E"/>
    <w:rsid w:val="00686C96"/>
    <w:rsid w:val="00686DF5"/>
    <w:rsid w:val="006874F8"/>
    <w:rsid w:val="0069010A"/>
    <w:rsid w:val="00690ACF"/>
    <w:rsid w:val="00691A2B"/>
    <w:rsid w:val="00691B31"/>
    <w:rsid w:val="00694369"/>
    <w:rsid w:val="00695710"/>
    <w:rsid w:val="006958D2"/>
    <w:rsid w:val="00697DF3"/>
    <w:rsid w:val="006A12EC"/>
    <w:rsid w:val="006A13F7"/>
    <w:rsid w:val="006A257C"/>
    <w:rsid w:val="006A6FB9"/>
    <w:rsid w:val="006B0F55"/>
    <w:rsid w:val="006B600E"/>
    <w:rsid w:val="006C0CC7"/>
    <w:rsid w:val="006C2C5D"/>
    <w:rsid w:val="006C4DD4"/>
    <w:rsid w:val="006C5742"/>
    <w:rsid w:val="006C5B0D"/>
    <w:rsid w:val="006C5DCB"/>
    <w:rsid w:val="006D038E"/>
    <w:rsid w:val="006D28A3"/>
    <w:rsid w:val="006D3B7F"/>
    <w:rsid w:val="006D46AD"/>
    <w:rsid w:val="006D5DE2"/>
    <w:rsid w:val="006D60CC"/>
    <w:rsid w:val="006D65F9"/>
    <w:rsid w:val="006D698D"/>
    <w:rsid w:val="006D6F83"/>
    <w:rsid w:val="006E04D3"/>
    <w:rsid w:val="006E0E37"/>
    <w:rsid w:val="006E25BF"/>
    <w:rsid w:val="006E536A"/>
    <w:rsid w:val="006E5719"/>
    <w:rsid w:val="006E5DFD"/>
    <w:rsid w:val="006E5F57"/>
    <w:rsid w:val="006E6C4A"/>
    <w:rsid w:val="006E7282"/>
    <w:rsid w:val="006F0670"/>
    <w:rsid w:val="006F1FB6"/>
    <w:rsid w:val="006F2BB3"/>
    <w:rsid w:val="006F3FC1"/>
    <w:rsid w:val="006F4AFE"/>
    <w:rsid w:val="006F5C7D"/>
    <w:rsid w:val="006F662B"/>
    <w:rsid w:val="006F7E14"/>
    <w:rsid w:val="00700543"/>
    <w:rsid w:val="00702F3F"/>
    <w:rsid w:val="0070327F"/>
    <w:rsid w:val="007037AF"/>
    <w:rsid w:val="0070499D"/>
    <w:rsid w:val="00704FBB"/>
    <w:rsid w:val="00705C5C"/>
    <w:rsid w:val="0070757E"/>
    <w:rsid w:val="0070771E"/>
    <w:rsid w:val="00711191"/>
    <w:rsid w:val="00711C16"/>
    <w:rsid w:val="00712C41"/>
    <w:rsid w:val="00713C96"/>
    <w:rsid w:val="00713CB9"/>
    <w:rsid w:val="00714A7E"/>
    <w:rsid w:val="007150D0"/>
    <w:rsid w:val="00715B6C"/>
    <w:rsid w:val="00716C1F"/>
    <w:rsid w:val="0071761B"/>
    <w:rsid w:val="00720812"/>
    <w:rsid w:val="00721085"/>
    <w:rsid w:val="007222EE"/>
    <w:rsid w:val="00722C11"/>
    <w:rsid w:val="00722E79"/>
    <w:rsid w:val="00726ACC"/>
    <w:rsid w:val="007328F8"/>
    <w:rsid w:val="00733075"/>
    <w:rsid w:val="0073382A"/>
    <w:rsid w:val="00733861"/>
    <w:rsid w:val="00734C41"/>
    <w:rsid w:val="00734D5F"/>
    <w:rsid w:val="007350C8"/>
    <w:rsid w:val="00741262"/>
    <w:rsid w:val="00741751"/>
    <w:rsid w:val="00742A73"/>
    <w:rsid w:val="00742C71"/>
    <w:rsid w:val="00743393"/>
    <w:rsid w:val="0074498C"/>
    <w:rsid w:val="00745862"/>
    <w:rsid w:val="007458C3"/>
    <w:rsid w:val="007472F0"/>
    <w:rsid w:val="0074768C"/>
    <w:rsid w:val="00750E16"/>
    <w:rsid w:val="0075205D"/>
    <w:rsid w:val="00752711"/>
    <w:rsid w:val="00752DEA"/>
    <w:rsid w:val="00754738"/>
    <w:rsid w:val="00754763"/>
    <w:rsid w:val="00754CFC"/>
    <w:rsid w:val="0075555E"/>
    <w:rsid w:val="00756458"/>
    <w:rsid w:val="00760D1A"/>
    <w:rsid w:val="0076144F"/>
    <w:rsid w:val="007620AE"/>
    <w:rsid w:val="00764335"/>
    <w:rsid w:val="00765416"/>
    <w:rsid w:val="0076593A"/>
    <w:rsid w:val="007674F0"/>
    <w:rsid w:val="0077027C"/>
    <w:rsid w:val="007740EA"/>
    <w:rsid w:val="0077543C"/>
    <w:rsid w:val="007801A8"/>
    <w:rsid w:val="0078318F"/>
    <w:rsid w:val="00783CBE"/>
    <w:rsid w:val="007859F0"/>
    <w:rsid w:val="00786879"/>
    <w:rsid w:val="00786B88"/>
    <w:rsid w:val="007878F3"/>
    <w:rsid w:val="0079110A"/>
    <w:rsid w:val="00792942"/>
    <w:rsid w:val="00793836"/>
    <w:rsid w:val="00794B32"/>
    <w:rsid w:val="00795467"/>
    <w:rsid w:val="00795659"/>
    <w:rsid w:val="00795F3D"/>
    <w:rsid w:val="0079698A"/>
    <w:rsid w:val="007A0642"/>
    <w:rsid w:val="007A1829"/>
    <w:rsid w:val="007A1BAA"/>
    <w:rsid w:val="007A2C93"/>
    <w:rsid w:val="007A409C"/>
    <w:rsid w:val="007A52DB"/>
    <w:rsid w:val="007A5D62"/>
    <w:rsid w:val="007B1732"/>
    <w:rsid w:val="007B25D8"/>
    <w:rsid w:val="007B3145"/>
    <w:rsid w:val="007C1886"/>
    <w:rsid w:val="007C29EC"/>
    <w:rsid w:val="007C2BD1"/>
    <w:rsid w:val="007C2F1F"/>
    <w:rsid w:val="007C3B0D"/>
    <w:rsid w:val="007C4A2F"/>
    <w:rsid w:val="007C5A7F"/>
    <w:rsid w:val="007D0ADC"/>
    <w:rsid w:val="007D4B8D"/>
    <w:rsid w:val="007D4EEC"/>
    <w:rsid w:val="007D5ABC"/>
    <w:rsid w:val="007D70D5"/>
    <w:rsid w:val="007D78F3"/>
    <w:rsid w:val="007E069E"/>
    <w:rsid w:val="007E38CA"/>
    <w:rsid w:val="007E3D67"/>
    <w:rsid w:val="007E40D7"/>
    <w:rsid w:val="007E4553"/>
    <w:rsid w:val="007E4A28"/>
    <w:rsid w:val="007E4A55"/>
    <w:rsid w:val="007E6167"/>
    <w:rsid w:val="007E7709"/>
    <w:rsid w:val="007F19A4"/>
    <w:rsid w:val="007F1A08"/>
    <w:rsid w:val="007F24A9"/>
    <w:rsid w:val="007F4AA3"/>
    <w:rsid w:val="007F5585"/>
    <w:rsid w:val="00800AC2"/>
    <w:rsid w:val="00801471"/>
    <w:rsid w:val="00801BFF"/>
    <w:rsid w:val="00802417"/>
    <w:rsid w:val="00803D41"/>
    <w:rsid w:val="00804BF8"/>
    <w:rsid w:val="00806AE9"/>
    <w:rsid w:val="0080707F"/>
    <w:rsid w:val="00807F22"/>
    <w:rsid w:val="0081226C"/>
    <w:rsid w:val="008139D6"/>
    <w:rsid w:val="00813E34"/>
    <w:rsid w:val="008258CE"/>
    <w:rsid w:val="00826F66"/>
    <w:rsid w:val="00827491"/>
    <w:rsid w:val="00827CEF"/>
    <w:rsid w:val="00831B42"/>
    <w:rsid w:val="00831B46"/>
    <w:rsid w:val="008330FD"/>
    <w:rsid w:val="00833871"/>
    <w:rsid w:val="00833AAC"/>
    <w:rsid w:val="008354C6"/>
    <w:rsid w:val="00841136"/>
    <w:rsid w:val="0084141F"/>
    <w:rsid w:val="008455C7"/>
    <w:rsid w:val="0084768B"/>
    <w:rsid w:val="00847724"/>
    <w:rsid w:val="008500CD"/>
    <w:rsid w:val="008515C7"/>
    <w:rsid w:val="00851FCA"/>
    <w:rsid w:val="00852D20"/>
    <w:rsid w:val="008533B2"/>
    <w:rsid w:val="00855E5B"/>
    <w:rsid w:val="00857182"/>
    <w:rsid w:val="00857357"/>
    <w:rsid w:val="0085781B"/>
    <w:rsid w:val="00857E92"/>
    <w:rsid w:val="00860C98"/>
    <w:rsid w:val="00862520"/>
    <w:rsid w:val="0086309E"/>
    <w:rsid w:val="00863862"/>
    <w:rsid w:val="00864D18"/>
    <w:rsid w:val="008650FB"/>
    <w:rsid w:val="00871A22"/>
    <w:rsid w:val="0087313B"/>
    <w:rsid w:val="008747C0"/>
    <w:rsid w:val="0087526D"/>
    <w:rsid w:val="00881D79"/>
    <w:rsid w:val="00882FE1"/>
    <w:rsid w:val="00883153"/>
    <w:rsid w:val="0088319C"/>
    <w:rsid w:val="008835F1"/>
    <w:rsid w:val="00885454"/>
    <w:rsid w:val="0088583F"/>
    <w:rsid w:val="0088654F"/>
    <w:rsid w:val="0088772D"/>
    <w:rsid w:val="00890B0E"/>
    <w:rsid w:val="00891935"/>
    <w:rsid w:val="0089313E"/>
    <w:rsid w:val="00893AD3"/>
    <w:rsid w:val="00893CB7"/>
    <w:rsid w:val="0089416B"/>
    <w:rsid w:val="008950BB"/>
    <w:rsid w:val="00895BDF"/>
    <w:rsid w:val="0089640E"/>
    <w:rsid w:val="008A1A83"/>
    <w:rsid w:val="008A3283"/>
    <w:rsid w:val="008A36C7"/>
    <w:rsid w:val="008B01EC"/>
    <w:rsid w:val="008B0CDF"/>
    <w:rsid w:val="008B1749"/>
    <w:rsid w:val="008B18C5"/>
    <w:rsid w:val="008B254C"/>
    <w:rsid w:val="008B31EF"/>
    <w:rsid w:val="008B3C2C"/>
    <w:rsid w:val="008B47B5"/>
    <w:rsid w:val="008B4DD3"/>
    <w:rsid w:val="008C2E31"/>
    <w:rsid w:val="008C3616"/>
    <w:rsid w:val="008C39AC"/>
    <w:rsid w:val="008C7A3E"/>
    <w:rsid w:val="008D052A"/>
    <w:rsid w:val="008D3D8F"/>
    <w:rsid w:val="008D42B6"/>
    <w:rsid w:val="008D430C"/>
    <w:rsid w:val="008D467A"/>
    <w:rsid w:val="008D66E2"/>
    <w:rsid w:val="008E0DC7"/>
    <w:rsid w:val="008E1317"/>
    <w:rsid w:val="008E3291"/>
    <w:rsid w:val="008E3DF2"/>
    <w:rsid w:val="008E584E"/>
    <w:rsid w:val="008E73E6"/>
    <w:rsid w:val="008E775C"/>
    <w:rsid w:val="008F0E1B"/>
    <w:rsid w:val="008F13BF"/>
    <w:rsid w:val="008F343B"/>
    <w:rsid w:val="008F343C"/>
    <w:rsid w:val="008F61C2"/>
    <w:rsid w:val="008F7884"/>
    <w:rsid w:val="008F7EDA"/>
    <w:rsid w:val="009001D8"/>
    <w:rsid w:val="00900D6B"/>
    <w:rsid w:val="009011B8"/>
    <w:rsid w:val="00902370"/>
    <w:rsid w:val="009034E4"/>
    <w:rsid w:val="009038EB"/>
    <w:rsid w:val="009070D6"/>
    <w:rsid w:val="00907C78"/>
    <w:rsid w:val="0091176B"/>
    <w:rsid w:val="009121E0"/>
    <w:rsid w:val="00912797"/>
    <w:rsid w:val="00912858"/>
    <w:rsid w:val="00912F1C"/>
    <w:rsid w:val="00917140"/>
    <w:rsid w:val="00917C71"/>
    <w:rsid w:val="009206E0"/>
    <w:rsid w:val="0092113B"/>
    <w:rsid w:val="00924B00"/>
    <w:rsid w:val="00925E9E"/>
    <w:rsid w:val="009321C6"/>
    <w:rsid w:val="00932C9F"/>
    <w:rsid w:val="009337CB"/>
    <w:rsid w:val="009341B4"/>
    <w:rsid w:val="00934E7E"/>
    <w:rsid w:val="00935E8C"/>
    <w:rsid w:val="00936A91"/>
    <w:rsid w:val="00936D43"/>
    <w:rsid w:val="00936E9C"/>
    <w:rsid w:val="00937581"/>
    <w:rsid w:val="009446FC"/>
    <w:rsid w:val="00945ADA"/>
    <w:rsid w:val="00947B6B"/>
    <w:rsid w:val="00952273"/>
    <w:rsid w:val="00956479"/>
    <w:rsid w:val="00956D85"/>
    <w:rsid w:val="0095716A"/>
    <w:rsid w:val="00957963"/>
    <w:rsid w:val="009603C9"/>
    <w:rsid w:val="00962726"/>
    <w:rsid w:val="00962A39"/>
    <w:rsid w:val="009638AD"/>
    <w:rsid w:val="0096478B"/>
    <w:rsid w:val="00965BE7"/>
    <w:rsid w:val="00967173"/>
    <w:rsid w:val="009700D0"/>
    <w:rsid w:val="0097143A"/>
    <w:rsid w:val="009716D4"/>
    <w:rsid w:val="00972366"/>
    <w:rsid w:val="0097256E"/>
    <w:rsid w:val="00972B55"/>
    <w:rsid w:val="00973410"/>
    <w:rsid w:val="009734A3"/>
    <w:rsid w:val="009777AE"/>
    <w:rsid w:val="009803E3"/>
    <w:rsid w:val="00981F30"/>
    <w:rsid w:val="009824A7"/>
    <w:rsid w:val="00985E19"/>
    <w:rsid w:val="00987455"/>
    <w:rsid w:val="00993E65"/>
    <w:rsid w:val="009A273B"/>
    <w:rsid w:val="009A7152"/>
    <w:rsid w:val="009AEED6"/>
    <w:rsid w:val="009B0B42"/>
    <w:rsid w:val="009B0F35"/>
    <w:rsid w:val="009B2C4A"/>
    <w:rsid w:val="009B41E6"/>
    <w:rsid w:val="009B534A"/>
    <w:rsid w:val="009B5B78"/>
    <w:rsid w:val="009B63BC"/>
    <w:rsid w:val="009B7944"/>
    <w:rsid w:val="009B7BE4"/>
    <w:rsid w:val="009C07AE"/>
    <w:rsid w:val="009C0975"/>
    <w:rsid w:val="009C0EB2"/>
    <w:rsid w:val="009C142C"/>
    <w:rsid w:val="009C2304"/>
    <w:rsid w:val="009C32B0"/>
    <w:rsid w:val="009C352D"/>
    <w:rsid w:val="009C3C25"/>
    <w:rsid w:val="009C707A"/>
    <w:rsid w:val="009D1E30"/>
    <w:rsid w:val="009D2AA2"/>
    <w:rsid w:val="009D2F8E"/>
    <w:rsid w:val="009D4690"/>
    <w:rsid w:val="009D4754"/>
    <w:rsid w:val="009D5378"/>
    <w:rsid w:val="009E0660"/>
    <w:rsid w:val="009E1F72"/>
    <w:rsid w:val="009E2513"/>
    <w:rsid w:val="009E35F3"/>
    <w:rsid w:val="009E4085"/>
    <w:rsid w:val="009E5AE1"/>
    <w:rsid w:val="009E5C8D"/>
    <w:rsid w:val="009E63BA"/>
    <w:rsid w:val="009F05BF"/>
    <w:rsid w:val="009F10AC"/>
    <w:rsid w:val="009F146F"/>
    <w:rsid w:val="009F16AA"/>
    <w:rsid w:val="009F2729"/>
    <w:rsid w:val="009F41E5"/>
    <w:rsid w:val="009F7B96"/>
    <w:rsid w:val="00A00203"/>
    <w:rsid w:val="00A00956"/>
    <w:rsid w:val="00A01222"/>
    <w:rsid w:val="00A03342"/>
    <w:rsid w:val="00A033ED"/>
    <w:rsid w:val="00A0604E"/>
    <w:rsid w:val="00A06A0A"/>
    <w:rsid w:val="00A104ED"/>
    <w:rsid w:val="00A10939"/>
    <w:rsid w:val="00A11558"/>
    <w:rsid w:val="00A11837"/>
    <w:rsid w:val="00A124CD"/>
    <w:rsid w:val="00A12E88"/>
    <w:rsid w:val="00A16861"/>
    <w:rsid w:val="00A16B17"/>
    <w:rsid w:val="00A16C65"/>
    <w:rsid w:val="00A17231"/>
    <w:rsid w:val="00A17816"/>
    <w:rsid w:val="00A17928"/>
    <w:rsid w:val="00A20732"/>
    <w:rsid w:val="00A228E1"/>
    <w:rsid w:val="00A26620"/>
    <w:rsid w:val="00A26B14"/>
    <w:rsid w:val="00A30596"/>
    <w:rsid w:val="00A35783"/>
    <w:rsid w:val="00A36D37"/>
    <w:rsid w:val="00A37A79"/>
    <w:rsid w:val="00A404CE"/>
    <w:rsid w:val="00A40E38"/>
    <w:rsid w:val="00A45C54"/>
    <w:rsid w:val="00A45EDF"/>
    <w:rsid w:val="00A4687E"/>
    <w:rsid w:val="00A50D6D"/>
    <w:rsid w:val="00A534D3"/>
    <w:rsid w:val="00A53EAC"/>
    <w:rsid w:val="00A543B4"/>
    <w:rsid w:val="00A54687"/>
    <w:rsid w:val="00A54F57"/>
    <w:rsid w:val="00A552EF"/>
    <w:rsid w:val="00A554C4"/>
    <w:rsid w:val="00A557DD"/>
    <w:rsid w:val="00A55AD9"/>
    <w:rsid w:val="00A579FE"/>
    <w:rsid w:val="00A6020A"/>
    <w:rsid w:val="00A61041"/>
    <w:rsid w:val="00A612BF"/>
    <w:rsid w:val="00A61DC2"/>
    <w:rsid w:val="00A65269"/>
    <w:rsid w:val="00A65FD2"/>
    <w:rsid w:val="00A669E8"/>
    <w:rsid w:val="00A67F29"/>
    <w:rsid w:val="00A70474"/>
    <w:rsid w:val="00A711B2"/>
    <w:rsid w:val="00A71391"/>
    <w:rsid w:val="00A77989"/>
    <w:rsid w:val="00A842C9"/>
    <w:rsid w:val="00A847FF"/>
    <w:rsid w:val="00A84999"/>
    <w:rsid w:val="00A858AB"/>
    <w:rsid w:val="00A872C4"/>
    <w:rsid w:val="00A87D57"/>
    <w:rsid w:val="00A90079"/>
    <w:rsid w:val="00A91736"/>
    <w:rsid w:val="00A933C5"/>
    <w:rsid w:val="00A93B3D"/>
    <w:rsid w:val="00A93F58"/>
    <w:rsid w:val="00A96CF6"/>
    <w:rsid w:val="00A973D7"/>
    <w:rsid w:val="00AA1F55"/>
    <w:rsid w:val="00AA2897"/>
    <w:rsid w:val="00AA356F"/>
    <w:rsid w:val="00AA3CA3"/>
    <w:rsid w:val="00AA43CA"/>
    <w:rsid w:val="00AA5178"/>
    <w:rsid w:val="00AA52AE"/>
    <w:rsid w:val="00AA59F7"/>
    <w:rsid w:val="00AA5B9B"/>
    <w:rsid w:val="00AA705F"/>
    <w:rsid w:val="00AB17AA"/>
    <w:rsid w:val="00AB2883"/>
    <w:rsid w:val="00AB3087"/>
    <w:rsid w:val="00AB3EF9"/>
    <w:rsid w:val="00AB420D"/>
    <w:rsid w:val="00AB581A"/>
    <w:rsid w:val="00AC05C5"/>
    <w:rsid w:val="00AC0C58"/>
    <w:rsid w:val="00AC2BAA"/>
    <w:rsid w:val="00AC4E88"/>
    <w:rsid w:val="00AC60E1"/>
    <w:rsid w:val="00AC6E0C"/>
    <w:rsid w:val="00AD0F5A"/>
    <w:rsid w:val="00AD1DAF"/>
    <w:rsid w:val="00AD2780"/>
    <w:rsid w:val="00AD2DCA"/>
    <w:rsid w:val="00AD35D8"/>
    <w:rsid w:val="00AD36E2"/>
    <w:rsid w:val="00AD6271"/>
    <w:rsid w:val="00AD64E0"/>
    <w:rsid w:val="00AD7C46"/>
    <w:rsid w:val="00AE0AE6"/>
    <w:rsid w:val="00AE0D81"/>
    <w:rsid w:val="00AE10B5"/>
    <w:rsid w:val="00AE347B"/>
    <w:rsid w:val="00AE3D1F"/>
    <w:rsid w:val="00AE4E0B"/>
    <w:rsid w:val="00AE4EF9"/>
    <w:rsid w:val="00AE5093"/>
    <w:rsid w:val="00AE526D"/>
    <w:rsid w:val="00AE5868"/>
    <w:rsid w:val="00AE5B7F"/>
    <w:rsid w:val="00AE6AB7"/>
    <w:rsid w:val="00AE72FC"/>
    <w:rsid w:val="00AE77AD"/>
    <w:rsid w:val="00AF0BF9"/>
    <w:rsid w:val="00AF2127"/>
    <w:rsid w:val="00AF49A1"/>
    <w:rsid w:val="00AF4EB9"/>
    <w:rsid w:val="00AF5659"/>
    <w:rsid w:val="00AF5F3F"/>
    <w:rsid w:val="00B03547"/>
    <w:rsid w:val="00B03A10"/>
    <w:rsid w:val="00B065F1"/>
    <w:rsid w:val="00B06823"/>
    <w:rsid w:val="00B06C14"/>
    <w:rsid w:val="00B10909"/>
    <w:rsid w:val="00B10AF6"/>
    <w:rsid w:val="00B10EA0"/>
    <w:rsid w:val="00B11F38"/>
    <w:rsid w:val="00B12EF2"/>
    <w:rsid w:val="00B12FA1"/>
    <w:rsid w:val="00B1329E"/>
    <w:rsid w:val="00B17DFD"/>
    <w:rsid w:val="00B2263C"/>
    <w:rsid w:val="00B22ADD"/>
    <w:rsid w:val="00B23150"/>
    <w:rsid w:val="00B25076"/>
    <w:rsid w:val="00B25C98"/>
    <w:rsid w:val="00B26D53"/>
    <w:rsid w:val="00B27701"/>
    <w:rsid w:val="00B27A40"/>
    <w:rsid w:val="00B3323D"/>
    <w:rsid w:val="00B343E0"/>
    <w:rsid w:val="00B34D5A"/>
    <w:rsid w:val="00B36B72"/>
    <w:rsid w:val="00B400C4"/>
    <w:rsid w:val="00B4122E"/>
    <w:rsid w:val="00B42074"/>
    <w:rsid w:val="00B4382C"/>
    <w:rsid w:val="00B44C88"/>
    <w:rsid w:val="00B459BF"/>
    <w:rsid w:val="00B45AB7"/>
    <w:rsid w:val="00B4639E"/>
    <w:rsid w:val="00B46F83"/>
    <w:rsid w:val="00B47D2D"/>
    <w:rsid w:val="00B51CE1"/>
    <w:rsid w:val="00B51DFD"/>
    <w:rsid w:val="00B53B58"/>
    <w:rsid w:val="00B55EE6"/>
    <w:rsid w:val="00B57106"/>
    <w:rsid w:val="00B626E1"/>
    <w:rsid w:val="00B63F60"/>
    <w:rsid w:val="00B64BEF"/>
    <w:rsid w:val="00B67091"/>
    <w:rsid w:val="00B72351"/>
    <w:rsid w:val="00B743AA"/>
    <w:rsid w:val="00B8071C"/>
    <w:rsid w:val="00B80725"/>
    <w:rsid w:val="00B808F0"/>
    <w:rsid w:val="00B81992"/>
    <w:rsid w:val="00B82391"/>
    <w:rsid w:val="00B832EB"/>
    <w:rsid w:val="00B84D30"/>
    <w:rsid w:val="00B86791"/>
    <w:rsid w:val="00B871C3"/>
    <w:rsid w:val="00B87590"/>
    <w:rsid w:val="00B87E2D"/>
    <w:rsid w:val="00B9075B"/>
    <w:rsid w:val="00B928B7"/>
    <w:rsid w:val="00B93C6B"/>
    <w:rsid w:val="00B942D8"/>
    <w:rsid w:val="00BA0AAB"/>
    <w:rsid w:val="00BA1560"/>
    <w:rsid w:val="00BA67D9"/>
    <w:rsid w:val="00BB3CB6"/>
    <w:rsid w:val="00BB793D"/>
    <w:rsid w:val="00BC2A8D"/>
    <w:rsid w:val="00BC2DA1"/>
    <w:rsid w:val="00BC4A80"/>
    <w:rsid w:val="00BC565E"/>
    <w:rsid w:val="00BC7459"/>
    <w:rsid w:val="00BD3438"/>
    <w:rsid w:val="00BD35BB"/>
    <w:rsid w:val="00BD5A02"/>
    <w:rsid w:val="00BD6D5C"/>
    <w:rsid w:val="00BD6DD0"/>
    <w:rsid w:val="00BE0887"/>
    <w:rsid w:val="00BE0F31"/>
    <w:rsid w:val="00BE155B"/>
    <w:rsid w:val="00BE1913"/>
    <w:rsid w:val="00BE1C6D"/>
    <w:rsid w:val="00BE33AC"/>
    <w:rsid w:val="00BE44F1"/>
    <w:rsid w:val="00BE62B0"/>
    <w:rsid w:val="00BF13CF"/>
    <w:rsid w:val="00BF35F8"/>
    <w:rsid w:val="00BF48A3"/>
    <w:rsid w:val="00BF50D4"/>
    <w:rsid w:val="00BF5B3E"/>
    <w:rsid w:val="00BF5DB0"/>
    <w:rsid w:val="00C00B29"/>
    <w:rsid w:val="00C0185A"/>
    <w:rsid w:val="00C01D43"/>
    <w:rsid w:val="00C03C0F"/>
    <w:rsid w:val="00C048F0"/>
    <w:rsid w:val="00C053F0"/>
    <w:rsid w:val="00C0675C"/>
    <w:rsid w:val="00C06855"/>
    <w:rsid w:val="00C07751"/>
    <w:rsid w:val="00C1218A"/>
    <w:rsid w:val="00C126DE"/>
    <w:rsid w:val="00C1278B"/>
    <w:rsid w:val="00C1468B"/>
    <w:rsid w:val="00C1697C"/>
    <w:rsid w:val="00C22DDA"/>
    <w:rsid w:val="00C239D8"/>
    <w:rsid w:val="00C23BC6"/>
    <w:rsid w:val="00C24060"/>
    <w:rsid w:val="00C241AD"/>
    <w:rsid w:val="00C24928"/>
    <w:rsid w:val="00C26C54"/>
    <w:rsid w:val="00C273BA"/>
    <w:rsid w:val="00C301A0"/>
    <w:rsid w:val="00C30962"/>
    <w:rsid w:val="00C31211"/>
    <w:rsid w:val="00C3142A"/>
    <w:rsid w:val="00C32CDD"/>
    <w:rsid w:val="00C3329B"/>
    <w:rsid w:val="00C33DC5"/>
    <w:rsid w:val="00C34AC3"/>
    <w:rsid w:val="00C359DB"/>
    <w:rsid w:val="00C369E3"/>
    <w:rsid w:val="00C369F9"/>
    <w:rsid w:val="00C37C48"/>
    <w:rsid w:val="00C37DF8"/>
    <w:rsid w:val="00C40F74"/>
    <w:rsid w:val="00C41131"/>
    <w:rsid w:val="00C42147"/>
    <w:rsid w:val="00C42FCC"/>
    <w:rsid w:val="00C432F3"/>
    <w:rsid w:val="00C44C35"/>
    <w:rsid w:val="00C45096"/>
    <w:rsid w:val="00C455A7"/>
    <w:rsid w:val="00C457AD"/>
    <w:rsid w:val="00C45E01"/>
    <w:rsid w:val="00C46F19"/>
    <w:rsid w:val="00C50C06"/>
    <w:rsid w:val="00C51657"/>
    <w:rsid w:val="00C52356"/>
    <w:rsid w:val="00C5556A"/>
    <w:rsid w:val="00C5668D"/>
    <w:rsid w:val="00C651FA"/>
    <w:rsid w:val="00C66AF3"/>
    <w:rsid w:val="00C676F3"/>
    <w:rsid w:val="00C67F24"/>
    <w:rsid w:val="00C72835"/>
    <w:rsid w:val="00C72BE6"/>
    <w:rsid w:val="00C7446A"/>
    <w:rsid w:val="00C756E2"/>
    <w:rsid w:val="00C76E22"/>
    <w:rsid w:val="00C80192"/>
    <w:rsid w:val="00C81DBC"/>
    <w:rsid w:val="00C82B9A"/>
    <w:rsid w:val="00C859A7"/>
    <w:rsid w:val="00C85F02"/>
    <w:rsid w:val="00C87447"/>
    <w:rsid w:val="00C90833"/>
    <w:rsid w:val="00C911E7"/>
    <w:rsid w:val="00C9235F"/>
    <w:rsid w:val="00C931A8"/>
    <w:rsid w:val="00C933AC"/>
    <w:rsid w:val="00C935DE"/>
    <w:rsid w:val="00C9721B"/>
    <w:rsid w:val="00C974B0"/>
    <w:rsid w:val="00CA23A7"/>
    <w:rsid w:val="00CA33C2"/>
    <w:rsid w:val="00CA7FED"/>
    <w:rsid w:val="00CB2389"/>
    <w:rsid w:val="00CB2843"/>
    <w:rsid w:val="00CB6E09"/>
    <w:rsid w:val="00CB77B4"/>
    <w:rsid w:val="00CC0956"/>
    <w:rsid w:val="00CC1315"/>
    <w:rsid w:val="00CC3C52"/>
    <w:rsid w:val="00CC3F8E"/>
    <w:rsid w:val="00CC4B3F"/>
    <w:rsid w:val="00CC5AB0"/>
    <w:rsid w:val="00CC7A82"/>
    <w:rsid w:val="00CD1387"/>
    <w:rsid w:val="00CD3581"/>
    <w:rsid w:val="00CD428D"/>
    <w:rsid w:val="00CD53F9"/>
    <w:rsid w:val="00CD5DA2"/>
    <w:rsid w:val="00CD7AA1"/>
    <w:rsid w:val="00CD7C6F"/>
    <w:rsid w:val="00CE085A"/>
    <w:rsid w:val="00CE3C95"/>
    <w:rsid w:val="00CE41AB"/>
    <w:rsid w:val="00CE41D6"/>
    <w:rsid w:val="00CE6059"/>
    <w:rsid w:val="00CE6AAF"/>
    <w:rsid w:val="00CE7C7C"/>
    <w:rsid w:val="00CE7CF0"/>
    <w:rsid w:val="00CF2841"/>
    <w:rsid w:val="00CF6566"/>
    <w:rsid w:val="00CF68FE"/>
    <w:rsid w:val="00CF72C5"/>
    <w:rsid w:val="00D027B2"/>
    <w:rsid w:val="00D0285C"/>
    <w:rsid w:val="00D046B2"/>
    <w:rsid w:val="00D129F2"/>
    <w:rsid w:val="00D13DD5"/>
    <w:rsid w:val="00D13F5C"/>
    <w:rsid w:val="00D146AD"/>
    <w:rsid w:val="00D22879"/>
    <w:rsid w:val="00D228EA"/>
    <w:rsid w:val="00D23EC8"/>
    <w:rsid w:val="00D24717"/>
    <w:rsid w:val="00D25A6D"/>
    <w:rsid w:val="00D2683D"/>
    <w:rsid w:val="00D301F8"/>
    <w:rsid w:val="00D313D5"/>
    <w:rsid w:val="00D32D69"/>
    <w:rsid w:val="00D336D6"/>
    <w:rsid w:val="00D3439C"/>
    <w:rsid w:val="00D3478C"/>
    <w:rsid w:val="00D3516C"/>
    <w:rsid w:val="00D35DE5"/>
    <w:rsid w:val="00D3701C"/>
    <w:rsid w:val="00D370F8"/>
    <w:rsid w:val="00D37E5B"/>
    <w:rsid w:val="00D408E2"/>
    <w:rsid w:val="00D42032"/>
    <w:rsid w:val="00D46383"/>
    <w:rsid w:val="00D47015"/>
    <w:rsid w:val="00D4753E"/>
    <w:rsid w:val="00D51D2B"/>
    <w:rsid w:val="00D5557D"/>
    <w:rsid w:val="00D57FEF"/>
    <w:rsid w:val="00D6006C"/>
    <w:rsid w:val="00D61182"/>
    <w:rsid w:val="00D6144D"/>
    <w:rsid w:val="00D61835"/>
    <w:rsid w:val="00D61F2B"/>
    <w:rsid w:val="00D64470"/>
    <w:rsid w:val="00D659D5"/>
    <w:rsid w:val="00D6663A"/>
    <w:rsid w:val="00D66CD6"/>
    <w:rsid w:val="00D66F8F"/>
    <w:rsid w:val="00D673DD"/>
    <w:rsid w:val="00D67926"/>
    <w:rsid w:val="00D67F3C"/>
    <w:rsid w:val="00D67FA3"/>
    <w:rsid w:val="00D70700"/>
    <w:rsid w:val="00D70E71"/>
    <w:rsid w:val="00D7158F"/>
    <w:rsid w:val="00D72491"/>
    <w:rsid w:val="00D766F2"/>
    <w:rsid w:val="00D77108"/>
    <w:rsid w:val="00D77E56"/>
    <w:rsid w:val="00D8033A"/>
    <w:rsid w:val="00D8255A"/>
    <w:rsid w:val="00D84BDB"/>
    <w:rsid w:val="00D85059"/>
    <w:rsid w:val="00D8714A"/>
    <w:rsid w:val="00D90F36"/>
    <w:rsid w:val="00D95098"/>
    <w:rsid w:val="00DA13EC"/>
    <w:rsid w:val="00DA2A22"/>
    <w:rsid w:val="00DA4A4D"/>
    <w:rsid w:val="00DA4ED0"/>
    <w:rsid w:val="00DA577F"/>
    <w:rsid w:val="00DA5D24"/>
    <w:rsid w:val="00DA5E7A"/>
    <w:rsid w:val="00DA66E9"/>
    <w:rsid w:val="00DA7064"/>
    <w:rsid w:val="00DB1DC4"/>
    <w:rsid w:val="00DB2723"/>
    <w:rsid w:val="00DB5F3B"/>
    <w:rsid w:val="00DB60A7"/>
    <w:rsid w:val="00DB6E03"/>
    <w:rsid w:val="00DB78A4"/>
    <w:rsid w:val="00DC128B"/>
    <w:rsid w:val="00DC301A"/>
    <w:rsid w:val="00DC3248"/>
    <w:rsid w:val="00DC5E5D"/>
    <w:rsid w:val="00DD0067"/>
    <w:rsid w:val="00DD360B"/>
    <w:rsid w:val="00DE1113"/>
    <w:rsid w:val="00DE1203"/>
    <w:rsid w:val="00DE1C64"/>
    <w:rsid w:val="00DE2187"/>
    <w:rsid w:val="00DE3058"/>
    <w:rsid w:val="00DE4B85"/>
    <w:rsid w:val="00DE5D66"/>
    <w:rsid w:val="00DF0B54"/>
    <w:rsid w:val="00DF22C1"/>
    <w:rsid w:val="00DF2301"/>
    <w:rsid w:val="00DF4B8C"/>
    <w:rsid w:val="00DF59AF"/>
    <w:rsid w:val="00DF65DC"/>
    <w:rsid w:val="00DF6712"/>
    <w:rsid w:val="00E01458"/>
    <w:rsid w:val="00E01F4D"/>
    <w:rsid w:val="00E041FB"/>
    <w:rsid w:val="00E05B9A"/>
    <w:rsid w:val="00E05E9B"/>
    <w:rsid w:val="00E07121"/>
    <w:rsid w:val="00E10822"/>
    <w:rsid w:val="00E10C0F"/>
    <w:rsid w:val="00E13B5E"/>
    <w:rsid w:val="00E154C8"/>
    <w:rsid w:val="00E1666D"/>
    <w:rsid w:val="00E16CC7"/>
    <w:rsid w:val="00E207AD"/>
    <w:rsid w:val="00E221B1"/>
    <w:rsid w:val="00E22C56"/>
    <w:rsid w:val="00E25EC1"/>
    <w:rsid w:val="00E26A27"/>
    <w:rsid w:val="00E27028"/>
    <w:rsid w:val="00E278F9"/>
    <w:rsid w:val="00E27BC4"/>
    <w:rsid w:val="00E305D5"/>
    <w:rsid w:val="00E306BA"/>
    <w:rsid w:val="00E31F3E"/>
    <w:rsid w:val="00E3225F"/>
    <w:rsid w:val="00E32EB5"/>
    <w:rsid w:val="00E33D24"/>
    <w:rsid w:val="00E3764D"/>
    <w:rsid w:val="00E37FF7"/>
    <w:rsid w:val="00E41A79"/>
    <w:rsid w:val="00E43601"/>
    <w:rsid w:val="00E43B92"/>
    <w:rsid w:val="00E43C00"/>
    <w:rsid w:val="00E4498F"/>
    <w:rsid w:val="00E449A0"/>
    <w:rsid w:val="00E44ACF"/>
    <w:rsid w:val="00E457E1"/>
    <w:rsid w:val="00E4760B"/>
    <w:rsid w:val="00E51E0B"/>
    <w:rsid w:val="00E51FE3"/>
    <w:rsid w:val="00E53D72"/>
    <w:rsid w:val="00E53FF2"/>
    <w:rsid w:val="00E56370"/>
    <w:rsid w:val="00E569F7"/>
    <w:rsid w:val="00E60263"/>
    <w:rsid w:val="00E6068D"/>
    <w:rsid w:val="00E6171A"/>
    <w:rsid w:val="00E61ABC"/>
    <w:rsid w:val="00E62938"/>
    <w:rsid w:val="00E632AB"/>
    <w:rsid w:val="00E63913"/>
    <w:rsid w:val="00E63E24"/>
    <w:rsid w:val="00E6732C"/>
    <w:rsid w:val="00E71F49"/>
    <w:rsid w:val="00E71F82"/>
    <w:rsid w:val="00E733AC"/>
    <w:rsid w:val="00E744F5"/>
    <w:rsid w:val="00E7541A"/>
    <w:rsid w:val="00E80FB9"/>
    <w:rsid w:val="00E81162"/>
    <w:rsid w:val="00E837DC"/>
    <w:rsid w:val="00E856E3"/>
    <w:rsid w:val="00E85963"/>
    <w:rsid w:val="00E90CC0"/>
    <w:rsid w:val="00E91C06"/>
    <w:rsid w:val="00E92DAC"/>
    <w:rsid w:val="00E93B9F"/>
    <w:rsid w:val="00E94574"/>
    <w:rsid w:val="00E97F08"/>
    <w:rsid w:val="00EA164D"/>
    <w:rsid w:val="00EA5261"/>
    <w:rsid w:val="00EA7399"/>
    <w:rsid w:val="00EA78A1"/>
    <w:rsid w:val="00EA7C13"/>
    <w:rsid w:val="00EB4F96"/>
    <w:rsid w:val="00EB6E9F"/>
    <w:rsid w:val="00EB792E"/>
    <w:rsid w:val="00EC1184"/>
    <w:rsid w:val="00EC23ED"/>
    <w:rsid w:val="00EC3340"/>
    <w:rsid w:val="00EC588E"/>
    <w:rsid w:val="00ED0290"/>
    <w:rsid w:val="00ED18E0"/>
    <w:rsid w:val="00ED5FAF"/>
    <w:rsid w:val="00ED6495"/>
    <w:rsid w:val="00ED74C8"/>
    <w:rsid w:val="00EE3DC7"/>
    <w:rsid w:val="00EE5D1D"/>
    <w:rsid w:val="00EE642B"/>
    <w:rsid w:val="00EE6474"/>
    <w:rsid w:val="00EE7247"/>
    <w:rsid w:val="00EF239A"/>
    <w:rsid w:val="00EF4C2A"/>
    <w:rsid w:val="00EF7A94"/>
    <w:rsid w:val="00F02E36"/>
    <w:rsid w:val="00F03327"/>
    <w:rsid w:val="00F03D4B"/>
    <w:rsid w:val="00F07CDF"/>
    <w:rsid w:val="00F103DF"/>
    <w:rsid w:val="00F12D8F"/>
    <w:rsid w:val="00F13489"/>
    <w:rsid w:val="00F15513"/>
    <w:rsid w:val="00F15776"/>
    <w:rsid w:val="00F157AD"/>
    <w:rsid w:val="00F15BD1"/>
    <w:rsid w:val="00F17ED0"/>
    <w:rsid w:val="00F200EF"/>
    <w:rsid w:val="00F206C0"/>
    <w:rsid w:val="00F22354"/>
    <w:rsid w:val="00F245B5"/>
    <w:rsid w:val="00F247A4"/>
    <w:rsid w:val="00F247B3"/>
    <w:rsid w:val="00F24C0D"/>
    <w:rsid w:val="00F25A16"/>
    <w:rsid w:val="00F26E03"/>
    <w:rsid w:val="00F30098"/>
    <w:rsid w:val="00F3053C"/>
    <w:rsid w:val="00F308A1"/>
    <w:rsid w:val="00F3222E"/>
    <w:rsid w:val="00F32535"/>
    <w:rsid w:val="00F32705"/>
    <w:rsid w:val="00F333AE"/>
    <w:rsid w:val="00F35465"/>
    <w:rsid w:val="00F367FF"/>
    <w:rsid w:val="00F36AA1"/>
    <w:rsid w:val="00F36C6A"/>
    <w:rsid w:val="00F37EC0"/>
    <w:rsid w:val="00F40742"/>
    <w:rsid w:val="00F41C70"/>
    <w:rsid w:val="00F420F9"/>
    <w:rsid w:val="00F44BBD"/>
    <w:rsid w:val="00F44E63"/>
    <w:rsid w:val="00F459E2"/>
    <w:rsid w:val="00F47740"/>
    <w:rsid w:val="00F47B3F"/>
    <w:rsid w:val="00F502A4"/>
    <w:rsid w:val="00F523B8"/>
    <w:rsid w:val="00F52F80"/>
    <w:rsid w:val="00F53229"/>
    <w:rsid w:val="00F55704"/>
    <w:rsid w:val="00F57298"/>
    <w:rsid w:val="00F57C47"/>
    <w:rsid w:val="00F603DC"/>
    <w:rsid w:val="00F61641"/>
    <w:rsid w:val="00F6472E"/>
    <w:rsid w:val="00F647CE"/>
    <w:rsid w:val="00F64998"/>
    <w:rsid w:val="00F662B0"/>
    <w:rsid w:val="00F66EBA"/>
    <w:rsid w:val="00F70CE3"/>
    <w:rsid w:val="00F71272"/>
    <w:rsid w:val="00F73740"/>
    <w:rsid w:val="00F73D3F"/>
    <w:rsid w:val="00F747DD"/>
    <w:rsid w:val="00F75152"/>
    <w:rsid w:val="00F76A64"/>
    <w:rsid w:val="00F77FE5"/>
    <w:rsid w:val="00F80562"/>
    <w:rsid w:val="00F807B5"/>
    <w:rsid w:val="00F81375"/>
    <w:rsid w:val="00F820E7"/>
    <w:rsid w:val="00F83C69"/>
    <w:rsid w:val="00F84837"/>
    <w:rsid w:val="00F84CA1"/>
    <w:rsid w:val="00F851BF"/>
    <w:rsid w:val="00F8747C"/>
    <w:rsid w:val="00F904A3"/>
    <w:rsid w:val="00F90645"/>
    <w:rsid w:val="00F909C8"/>
    <w:rsid w:val="00F91EEF"/>
    <w:rsid w:val="00F93541"/>
    <w:rsid w:val="00F935CF"/>
    <w:rsid w:val="00F95079"/>
    <w:rsid w:val="00F954F7"/>
    <w:rsid w:val="00F95C94"/>
    <w:rsid w:val="00F97170"/>
    <w:rsid w:val="00F9755E"/>
    <w:rsid w:val="00FA0670"/>
    <w:rsid w:val="00FA096F"/>
    <w:rsid w:val="00FA7DBE"/>
    <w:rsid w:val="00FB0167"/>
    <w:rsid w:val="00FB0D70"/>
    <w:rsid w:val="00FB0FA0"/>
    <w:rsid w:val="00FB1E5D"/>
    <w:rsid w:val="00FB414E"/>
    <w:rsid w:val="00FB5936"/>
    <w:rsid w:val="00FB61B0"/>
    <w:rsid w:val="00FC013E"/>
    <w:rsid w:val="00FC1D53"/>
    <w:rsid w:val="00FC2892"/>
    <w:rsid w:val="00FC2D7C"/>
    <w:rsid w:val="00FC3963"/>
    <w:rsid w:val="00FC3F54"/>
    <w:rsid w:val="00FC46BD"/>
    <w:rsid w:val="00FC5F93"/>
    <w:rsid w:val="00FC600C"/>
    <w:rsid w:val="00FC640C"/>
    <w:rsid w:val="00FC6C11"/>
    <w:rsid w:val="00FC771A"/>
    <w:rsid w:val="00FD11BB"/>
    <w:rsid w:val="00FD3470"/>
    <w:rsid w:val="00FD5146"/>
    <w:rsid w:val="00FD5435"/>
    <w:rsid w:val="00FD682D"/>
    <w:rsid w:val="00FD6ABB"/>
    <w:rsid w:val="00FE156A"/>
    <w:rsid w:val="00FE378A"/>
    <w:rsid w:val="00FE496D"/>
    <w:rsid w:val="00FE4B34"/>
    <w:rsid w:val="00FE5B8F"/>
    <w:rsid w:val="00FE63FF"/>
    <w:rsid w:val="00FE6578"/>
    <w:rsid w:val="00FF0F48"/>
    <w:rsid w:val="00FF3532"/>
    <w:rsid w:val="00FF4240"/>
    <w:rsid w:val="00FF47EC"/>
    <w:rsid w:val="00FF601B"/>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DD5"/>
    <w:pPr>
      <w:spacing w:after="160" w:line="278" w:lineRule="auto"/>
    </w:pPr>
    <w:rPr>
      <w:kern w:val="2"/>
      <w:sz w:val="24"/>
      <w:szCs w:val="24"/>
      <w14:ligatures w14:val="standardContextual"/>
    </w:rPr>
  </w:style>
  <w:style w:type="paragraph" w:styleId="Titre1">
    <w:name w:val="heading 1"/>
    <w:basedOn w:val="Normal"/>
    <w:next w:val="Normal"/>
    <w:link w:val="Titre1Car"/>
    <w:qFormat/>
    <w:rsid w:val="00FC2D7C"/>
    <w:pPr>
      <w:keepNext/>
      <w:numPr>
        <w:numId w:val="16"/>
      </w:numPr>
      <w:spacing w:before="240" w:after="60"/>
      <w:outlineLvl w:val="0"/>
    </w:pPr>
    <w:rPr>
      <w:b/>
      <w:kern w:val="28"/>
      <w:sz w:val="26"/>
    </w:rPr>
  </w:style>
  <w:style w:type="paragraph" w:styleId="Titre2">
    <w:name w:val="heading 2"/>
    <w:aliases w:val="T2"/>
    <w:basedOn w:val="Normal"/>
    <w:next w:val="Normal"/>
    <w:link w:val="Titre2Car"/>
    <w:autoRedefine/>
    <w:qFormat/>
    <w:rsid w:val="00695710"/>
    <w:pPr>
      <w:keepNext/>
      <w:numPr>
        <w:ilvl w:val="1"/>
        <w:numId w:val="12"/>
      </w:numPr>
      <w:spacing w:before="480" w:after="120"/>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20"/>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6"/>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6"/>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6"/>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6"/>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6"/>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6"/>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D13DD5"/>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D13DD5"/>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14:ligatures w14:val="standardContextual"/>
    </w:rPr>
  </w:style>
  <w:style w:type="character" w:customStyle="1" w:styleId="Titre2Car">
    <w:name w:val="Titre 2 Car"/>
    <w:aliases w:val="T2 Car"/>
    <w:basedOn w:val="Policepardfaut"/>
    <w:link w:val="Titre2"/>
    <w:rsid w:val="00695710"/>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rPr>
  </w:style>
  <w:style w:type="character" w:customStyle="1" w:styleId="Titre3Car">
    <w:name w:val="Titre 3 Car"/>
    <w:basedOn w:val="Policepardfaut"/>
    <w:link w:val="Titre3"/>
    <w:rsid w:val="00ED0290"/>
    <w:rPr>
      <w:rFonts w:eastAsiaTheme="majorEastAsia" w:cstheme="majorBidi"/>
      <w:b/>
      <w:bCs/>
      <w:color w:val="4F81BD" w:themeColor="accent1"/>
      <w:kern w:val="2"/>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13"/>
      </w:numPr>
    </w:pPr>
  </w:style>
  <w:style w:type="numbering" w:customStyle="1" w:styleId="Style2">
    <w:name w:val="Style2"/>
    <w:uiPriority w:val="99"/>
    <w:rsid w:val="008B1749"/>
    <w:pPr>
      <w:numPr>
        <w:numId w:val="14"/>
      </w:numPr>
    </w:pPr>
  </w:style>
  <w:style w:type="numbering" w:customStyle="1" w:styleId="Style3">
    <w:name w:val="Style3"/>
    <w:uiPriority w:val="99"/>
    <w:rsid w:val="00D301F8"/>
    <w:pPr>
      <w:numPr>
        <w:numId w:val="15"/>
      </w:numPr>
    </w:pPr>
  </w:style>
  <w:style w:type="paragraph" w:customStyle="1" w:styleId="ParagrapheIndent2">
    <w:name w:val="ParagrapheIndent2"/>
    <w:basedOn w:val="Normal"/>
    <w:next w:val="Normal"/>
    <w:qFormat/>
    <w:rsid w:val="00341F64"/>
    <w:rPr>
      <w:rFonts w:ascii="Trebuchet MS" w:eastAsia="Trebuchet MS" w:hAnsi="Trebuchet MS" w:cs="Trebuchet MS"/>
      <w:lang w:val="en-US"/>
    </w:rPr>
  </w:style>
  <w:style w:type="paragraph" w:customStyle="1" w:styleId="ParagrapheIndent1">
    <w:name w:val="ParagrapheIndent1"/>
    <w:basedOn w:val="Normal"/>
    <w:next w:val="Normal"/>
    <w:qFormat/>
    <w:rsid w:val="00C85F02"/>
    <w:rPr>
      <w:rFonts w:ascii="Trebuchet MS" w:eastAsia="Trebuchet MS" w:hAnsi="Trebuchet MS" w:cs="Trebuchet MS"/>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9"/>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lang w:val="en-US"/>
    </w:rPr>
  </w:style>
  <w:style w:type="paragraph" w:customStyle="1" w:styleId="ParagrapheIndent3">
    <w:name w:val="ParagrapheIndent3"/>
    <w:basedOn w:val="Normal"/>
    <w:next w:val="Normal"/>
    <w:qFormat/>
    <w:rsid w:val="00F851BF"/>
    <w:rPr>
      <w:rFonts w:ascii="Trebuchet MS" w:eastAsia="Trebuchet MS" w:hAnsi="Trebuchet MS" w:cs="Trebuchet M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rPr>
  </w:style>
  <w:style w:type="paragraph" w:customStyle="1" w:styleId="xmsonormal">
    <w:name w:val="x_msonormal"/>
    <w:basedOn w:val="Normal"/>
    <w:rsid w:val="004B6C6D"/>
    <w:pPr>
      <w:spacing w:before="100" w:beforeAutospacing="1" w:after="100" w:afterAutospacing="1"/>
    </w:pPr>
    <w:rPr>
      <w:rFonts w:ascii="Times New Roman" w:hAnsi="Times New Roman"/>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rPr>
  </w:style>
  <w:style w:type="paragraph" w:styleId="Retraitnormal">
    <w:name w:val="Normal Indent"/>
    <w:basedOn w:val="Normal"/>
    <w:rsid w:val="005C4C96"/>
    <w:pPr>
      <w:ind w:left="708"/>
    </w:pPr>
    <w:rPr>
      <w:rFonts w:ascii="Tms Rmn" w:hAnsi="Tms Rmn"/>
    </w:rPr>
  </w:style>
  <w:style w:type="paragraph" w:customStyle="1" w:styleId="Corpsdetexte23">
    <w:name w:val="Corps de texte 23"/>
    <w:basedOn w:val="Normal"/>
    <w:rsid w:val="005C4C96"/>
    <w:pPr>
      <w:tabs>
        <w:tab w:val="num" w:pos="426"/>
      </w:tabs>
      <w:spacing w:before="120"/>
      <w:jc w:val="both"/>
    </w:pPr>
    <w:rPr>
      <w:rFonts w:ascii="Arial Narrow" w:hAnsi="Arial Narrow"/>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40"/>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40"/>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14688606">
      <w:bodyDiv w:val="1"/>
      <w:marLeft w:val="0"/>
      <w:marRight w:val="0"/>
      <w:marTop w:val="0"/>
      <w:marBottom w:val="0"/>
      <w:divBdr>
        <w:top w:val="none" w:sz="0" w:space="0" w:color="auto"/>
        <w:left w:val="none" w:sz="0" w:space="0" w:color="auto"/>
        <w:bottom w:val="none" w:sz="0" w:space="0" w:color="auto"/>
        <w:right w:val="none" w:sz="0" w:space="0" w:color="auto"/>
      </w:divBdr>
    </w:div>
    <w:div w:id="122776110">
      <w:bodyDiv w:val="1"/>
      <w:marLeft w:val="0"/>
      <w:marRight w:val="0"/>
      <w:marTop w:val="0"/>
      <w:marBottom w:val="0"/>
      <w:divBdr>
        <w:top w:val="none" w:sz="0" w:space="0" w:color="auto"/>
        <w:left w:val="none" w:sz="0" w:space="0" w:color="auto"/>
        <w:bottom w:val="none" w:sz="0" w:space="0" w:color="auto"/>
        <w:right w:val="none" w:sz="0" w:space="0" w:color="auto"/>
      </w:divBdr>
    </w:div>
    <w:div w:id="129977807">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199174096">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606812">
      <w:bodyDiv w:val="1"/>
      <w:marLeft w:val="0"/>
      <w:marRight w:val="0"/>
      <w:marTop w:val="0"/>
      <w:marBottom w:val="0"/>
      <w:divBdr>
        <w:top w:val="none" w:sz="0" w:space="0" w:color="auto"/>
        <w:left w:val="none" w:sz="0" w:space="0" w:color="auto"/>
        <w:bottom w:val="none" w:sz="0" w:space="0" w:color="auto"/>
        <w:right w:val="none" w:sz="0" w:space="0" w:color="auto"/>
      </w:divBdr>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64046137">
      <w:bodyDiv w:val="1"/>
      <w:marLeft w:val="0"/>
      <w:marRight w:val="0"/>
      <w:marTop w:val="0"/>
      <w:marBottom w:val="0"/>
      <w:divBdr>
        <w:top w:val="none" w:sz="0" w:space="0" w:color="auto"/>
        <w:left w:val="none" w:sz="0" w:space="0" w:color="auto"/>
        <w:bottom w:val="none" w:sz="0" w:space="0" w:color="auto"/>
        <w:right w:val="none" w:sz="0" w:space="0" w:color="auto"/>
      </w:divBdr>
    </w:div>
    <w:div w:id="272175530">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0719432">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23329374">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967401">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48176890">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39725850">
      <w:bodyDiv w:val="1"/>
      <w:marLeft w:val="0"/>
      <w:marRight w:val="0"/>
      <w:marTop w:val="0"/>
      <w:marBottom w:val="0"/>
      <w:divBdr>
        <w:top w:val="none" w:sz="0" w:space="0" w:color="auto"/>
        <w:left w:val="none" w:sz="0" w:space="0" w:color="auto"/>
        <w:bottom w:val="none" w:sz="0" w:space="0" w:color="auto"/>
        <w:right w:val="none" w:sz="0" w:space="0" w:color="auto"/>
      </w:divBdr>
      <w:divsChild>
        <w:div w:id="489564676">
          <w:marLeft w:val="1267"/>
          <w:marRight w:val="0"/>
          <w:marTop w:val="100"/>
          <w:marBottom w:val="0"/>
          <w:divBdr>
            <w:top w:val="none" w:sz="0" w:space="0" w:color="auto"/>
            <w:left w:val="none" w:sz="0" w:space="0" w:color="auto"/>
            <w:bottom w:val="none" w:sz="0" w:space="0" w:color="auto"/>
            <w:right w:val="none" w:sz="0" w:space="0" w:color="auto"/>
          </w:divBdr>
        </w:div>
        <w:div w:id="204682548">
          <w:marLeft w:val="1267"/>
          <w:marRight w:val="0"/>
          <w:marTop w:val="100"/>
          <w:marBottom w:val="0"/>
          <w:divBdr>
            <w:top w:val="none" w:sz="0" w:space="0" w:color="auto"/>
            <w:left w:val="none" w:sz="0" w:space="0" w:color="auto"/>
            <w:bottom w:val="none" w:sz="0" w:space="0" w:color="auto"/>
            <w:right w:val="none" w:sz="0" w:space="0" w:color="auto"/>
          </w:divBdr>
        </w:div>
        <w:div w:id="398016346">
          <w:marLeft w:val="1267"/>
          <w:marRight w:val="0"/>
          <w:marTop w:val="100"/>
          <w:marBottom w:val="0"/>
          <w:divBdr>
            <w:top w:val="none" w:sz="0" w:space="0" w:color="auto"/>
            <w:left w:val="none" w:sz="0" w:space="0" w:color="auto"/>
            <w:bottom w:val="none" w:sz="0" w:space="0" w:color="auto"/>
            <w:right w:val="none" w:sz="0" w:space="0" w:color="auto"/>
          </w:divBdr>
        </w:div>
        <w:div w:id="22563403">
          <w:marLeft w:val="1267"/>
          <w:marRight w:val="0"/>
          <w:marTop w:val="100"/>
          <w:marBottom w:val="0"/>
          <w:divBdr>
            <w:top w:val="none" w:sz="0" w:space="0" w:color="auto"/>
            <w:left w:val="none" w:sz="0" w:space="0" w:color="auto"/>
            <w:bottom w:val="none" w:sz="0" w:space="0" w:color="auto"/>
            <w:right w:val="none" w:sz="0" w:space="0" w:color="auto"/>
          </w:divBdr>
        </w:div>
        <w:div w:id="2042047115">
          <w:marLeft w:val="1267"/>
          <w:marRight w:val="0"/>
          <w:marTop w:val="100"/>
          <w:marBottom w:val="0"/>
          <w:divBdr>
            <w:top w:val="none" w:sz="0" w:space="0" w:color="auto"/>
            <w:left w:val="none" w:sz="0" w:space="0" w:color="auto"/>
            <w:bottom w:val="none" w:sz="0" w:space="0" w:color="auto"/>
            <w:right w:val="none" w:sz="0" w:space="0" w:color="auto"/>
          </w:divBdr>
        </w:div>
      </w:divsChild>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00688333">
      <w:bodyDiv w:val="1"/>
      <w:marLeft w:val="0"/>
      <w:marRight w:val="0"/>
      <w:marTop w:val="0"/>
      <w:marBottom w:val="0"/>
      <w:divBdr>
        <w:top w:val="none" w:sz="0" w:space="0" w:color="auto"/>
        <w:left w:val="none" w:sz="0" w:space="0" w:color="auto"/>
        <w:bottom w:val="none" w:sz="0" w:space="0" w:color="auto"/>
        <w:right w:val="none" w:sz="0" w:space="0" w:color="auto"/>
      </w:divBdr>
    </w:div>
    <w:div w:id="1114447419">
      <w:bodyDiv w:val="1"/>
      <w:marLeft w:val="0"/>
      <w:marRight w:val="0"/>
      <w:marTop w:val="0"/>
      <w:marBottom w:val="0"/>
      <w:divBdr>
        <w:top w:val="none" w:sz="0" w:space="0" w:color="auto"/>
        <w:left w:val="none" w:sz="0" w:space="0" w:color="auto"/>
        <w:bottom w:val="none" w:sz="0" w:space="0" w:color="auto"/>
        <w:right w:val="none" w:sz="0" w:space="0" w:color="auto"/>
      </w:divBdr>
    </w:div>
    <w:div w:id="1115364043">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67328287">
      <w:bodyDiv w:val="1"/>
      <w:marLeft w:val="0"/>
      <w:marRight w:val="0"/>
      <w:marTop w:val="0"/>
      <w:marBottom w:val="0"/>
      <w:divBdr>
        <w:top w:val="none" w:sz="0" w:space="0" w:color="auto"/>
        <w:left w:val="none" w:sz="0" w:space="0" w:color="auto"/>
        <w:bottom w:val="none" w:sz="0" w:space="0" w:color="auto"/>
        <w:right w:val="none" w:sz="0" w:space="0" w:color="auto"/>
      </w:divBdr>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64339329">
      <w:bodyDiv w:val="1"/>
      <w:marLeft w:val="0"/>
      <w:marRight w:val="0"/>
      <w:marTop w:val="0"/>
      <w:marBottom w:val="0"/>
      <w:divBdr>
        <w:top w:val="none" w:sz="0" w:space="0" w:color="auto"/>
        <w:left w:val="none" w:sz="0" w:space="0" w:color="auto"/>
        <w:bottom w:val="none" w:sz="0" w:space="0" w:color="auto"/>
        <w:right w:val="none" w:sz="0" w:space="0" w:color="auto"/>
      </w:divBdr>
    </w:div>
    <w:div w:id="1322468660">
      <w:bodyDiv w:val="1"/>
      <w:marLeft w:val="0"/>
      <w:marRight w:val="0"/>
      <w:marTop w:val="0"/>
      <w:marBottom w:val="0"/>
      <w:divBdr>
        <w:top w:val="none" w:sz="0" w:space="0" w:color="auto"/>
        <w:left w:val="none" w:sz="0" w:space="0" w:color="auto"/>
        <w:bottom w:val="none" w:sz="0" w:space="0" w:color="auto"/>
        <w:right w:val="none" w:sz="0" w:space="0" w:color="auto"/>
      </w:divBdr>
    </w:div>
    <w:div w:id="1327393121">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481573712">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00332126">
      <w:bodyDiv w:val="1"/>
      <w:marLeft w:val="0"/>
      <w:marRight w:val="0"/>
      <w:marTop w:val="0"/>
      <w:marBottom w:val="0"/>
      <w:divBdr>
        <w:top w:val="none" w:sz="0" w:space="0" w:color="auto"/>
        <w:left w:val="none" w:sz="0" w:space="0" w:color="auto"/>
        <w:bottom w:val="none" w:sz="0" w:space="0" w:color="auto"/>
        <w:right w:val="none" w:sz="0" w:space="0" w:color="auto"/>
      </w:divBdr>
    </w:div>
    <w:div w:id="1604655214">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33172035">
      <w:bodyDiv w:val="1"/>
      <w:marLeft w:val="0"/>
      <w:marRight w:val="0"/>
      <w:marTop w:val="0"/>
      <w:marBottom w:val="0"/>
      <w:divBdr>
        <w:top w:val="none" w:sz="0" w:space="0" w:color="auto"/>
        <w:left w:val="none" w:sz="0" w:space="0" w:color="auto"/>
        <w:bottom w:val="none" w:sz="0" w:space="0" w:color="auto"/>
        <w:right w:val="none" w:sz="0" w:space="0" w:color="auto"/>
      </w:divBdr>
    </w:div>
    <w:div w:id="1634098711">
      <w:bodyDiv w:val="1"/>
      <w:marLeft w:val="0"/>
      <w:marRight w:val="0"/>
      <w:marTop w:val="0"/>
      <w:marBottom w:val="0"/>
      <w:divBdr>
        <w:top w:val="none" w:sz="0" w:space="0" w:color="auto"/>
        <w:left w:val="none" w:sz="0" w:space="0" w:color="auto"/>
        <w:bottom w:val="none" w:sz="0" w:space="0" w:color="auto"/>
        <w:right w:val="none" w:sz="0" w:space="0" w:color="auto"/>
      </w:divBdr>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379795">
      <w:bodyDiv w:val="1"/>
      <w:marLeft w:val="0"/>
      <w:marRight w:val="0"/>
      <w:marTop w:val="0"/>
      <w:marBottom w:val="0"/>
      <w:divBdr>
        <w:top w:val="none" w:sz="0" w:space="0" w:color="auto"/>
        <w:left w:val="none" w:sz="0" w:space="0" w:color="auto"/>
        <w:bottom w:val="none" w:sz="0" w:space="0" w:color="auto"/>
        <w:right w:val="none" w:sz="0" w:space="0" w:color="auto"/>
      </w:divBdr>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779138067">
      <w:bodyDiv w:val="1"/>
      <w:marLeft w:val="0"/>
      <w:marRight w:val="0"/>
      <w:marTop w:val="0"/>
      <w:marBottom w:val="0"/>
      <w:divBdr>
        <w:top w:val="none" w:sz="0" w:space="0" w:color="auto"/>
        <w:left w:val="none" w:sz="0" w:space="0" w:color="auto"/>
        <w:bottom w:val="none" w:sz="0" w:space="0" w:color="auto"/>
        <w:right w:val="none" w:sz="0" w:space="0" w:color="auto"/>
      </w:divBdr>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46358530">
      <w:bodyDiv w:val="1"/>
      <w:marLeft w:val="0"/>
      <w:marRight w:val="0"/>
      <w:marTop w:val="0"/>
      <w:marBottom w:val="0"/>
      <w:divBdr>
        <w:top w:val="none" w:sz="0" w:space="0" w:color="auto"/>
        <w:left w:val="none" w:sz="0" w:space="0" w:color="auto"/>
        <w:bottom w:val="none" w:sz="0" w:space="0" w:color="auto"/>
        <w:right w:val="none" w:sz="0" w:space="0" w:color="auto"/>
      </w:divBdr>
    </w:div>
    <w:div w:id="1881700579">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i-paris-idf.fr/fr/notre-groupe/finances-juridique" TargetMode="External"/><Relationship Id="rId18" Type="http://schemas.openxmlformats.org/officeDocument/2006/relationships/hyperlink" Target="https://cci-paris-iledefrance.signalement.net/entreprises" TargetMode="Externa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hyperlink" Target="https://www.cci-paris-idf.fr/fr/notre-groupe/finances-juridique" TargetMode="External"/><Relationship Id="rId2" Type="http://schemas.openxmlformats.org/officeDocument/2006/relationships/customXml" Target="../customXml/item2.xml"/><Relationship Id="rId16"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http://www.e-attestations.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ie-commandes@cci-paris-idf.fr"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C52261AF27450E91759907D438A086"/>
        <w:category>
          <w:name w:val="Général"/>
          <w:gallery w:val="placeholder"/>
        </w:category>
        <w:types>
          <w:type w:val="bbPlcHdr"/>
        </w:types>
        <w:behaviors>
          <w:behavior w:val="content"/>
        </w:behaviors>
        <w:guid w:val="{E3FA741E-9A63-4E8F-A62F-CEA3C28B6D4A}"/>
      </w:docPartPr>
      <w:docPartBody>
        <w:p w:rsidR="006D5DE2" w:rsidRDefault="00F56AFD" w:rsidP="00F56AFD">
          <w:pPr>
            <w:pStyle w:val="93C52261AF27450E91759907D438A086"/>
          </w:pPr>
          <w:r w:rsidRPr="002B284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Marianne-Regular">
    <w:altName w:val="Yu Gothic"/>
    <w:panose1 w:val="00000000000000000000"/>
    <w:charset w:val="00"/>
    <w:family w:val="swiss"/>
    <w:notTrueType/>
    <w:pitch w:val="default"/>
    <w:sig w:usb0="00000003" w:usb1="08070000" w:usb2="00000010" w:usb3="00000000" w:csb0="00020001"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AFD"/>
    <w:rsid w:val="00035F28"/>
    <w:rsid w:val="000C586F"/>
    <w:rsid w:val="000D7BD4"/>
    <w:rsid w:val="001A5CB1"/>
    <w:rsid w:val="00215B7D"/>
    <w:rsid w:val="002476F0"/>
    <w:rsid w:val="00275683"/>
    <w:rsid w:val="002857E6"/>
    <w:rsid w:val="002F4D66"/>
    <w:rsid w:val="002F6033"/>
    <w:rsid w:val="00332FA4"/>
    <w:rsid w:val="00362189"/>
    <w:rsid w:val="003905AC"/>
    <w:rsid w:val="003A078C"/>
    <w:rsid w:val="003A781B"/>
    <w:rsid w:val="00413BBD"/>
    <w:rsid w:val="004244C6"/>
    <w:rsid w:val="004511F8"/>
    <w:rsid w:val="004550BB"/>
    <w:rsid w:val="00472A98"/>
    <w:rsid w:val="004C11D3"/>
    <w:rsid w:val="004E178D"/>
    <w:rsid w:val="004F24EE"/>
    <w:rsid w:val="00504585"/>
    <w:rsid w:val="00545D9E"/>
    <w:rsid w:val="00552C50"/>
    <w:rsid w:val="00556E79"/>
    <w:rsid w:val="00576896"/>
    <w:rsid w:val="00596B82"/>
    <w:rsid w:val="005A5B5C"/>
    <w:rsid w:val="005C0766"/>
    <w:rsid w:val="005C36AE"/>
    <w:rsid w:val="005D1AA5"/>
    <w:rsid w:val="006074F4"/>
    <w:rsid w:val="00610B92"/>
    <w:rsid w:val="00637767"/>
    <w:rsid w:val="006553F0"/>
    <w:rsid w:val="00683A6B"/>
    <w:rsid w:val="006A542F"/>
    <w:rsid w:val="006C5B0D"/>
    <w:rsid w:val="006D5DE2"/>
    <w:rsid w:val="0070399F"/>
    <w:rsid w:val="00704FBB"/>
    <w:rsid w:val="007150D0"/>
    <w:rsid w:val="00721085"/>
    <w:rsid w:val="00722C37"/>
    <w:rsid w:val="00753022"/>
    <w:rsid w:val="00775956"/>
    <w:rsid w:val="007F4AA3"/>
    <w:rsid w:val="008E2AC3"/>
    <w:rsid w:val="008E73E6"/>
    <w:rsid w:val="00913D75"/>
    <w:rsid w:val="00917C71"/>
    <w:rsid w:val="00932C9F"/>
    <w:rsid w:val="00945ADA"/>
    <w:rsid w:val="009B0F35"/>
    <w:rsid w:val="00A00203"/>
    <w:rsid w:val="00A318F4"/>
    <w:rsid w:val="00A33497"/>
    <w:rsid w:val="00A53EAC"/>
    <w:rsid w:val="00A55AD9"/>
    <w:rsid w:val="00B42074"/>
    <w:rsid w:val="00BD3B89"/>
    <w:rsid w:val="00BE44F1"/>
    <w:rsid w:val="00BE62B0"/>
    <w:rsid w:val="00C67776"/>
    <w:rsid w:val="00C863D5"/>
    <w:rsid w:val="00CE719F"/>
    <w:rsid w:val="00D401D6"/>
    <w:rsid w:val="00DB2E2E"/>
    <w:rsid w:val="00DC63CD"/>
    <w:rsid w:val="00DD360B"/>
    <w:rsid w:val="00E10C0F"/>
    <w:rsid w:val="00E50940"/>
    <w:rsid w:val="00EA2C44"/>
    <w:rsid w:val="00EC2E2A"/>
    <w:rsid w:val="00F459E2"/>
    <w:rsid w:val="00F56AFD"/>
    <w:rsid w:val="00F747DD"/>
    <w:rsid w:val="00FA096F"/>
    <w:rsid w:val="00FA42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56AFD"/>
    <w:rPr>
      <w:color w:val="808080"/>
    </w:rPr>
  </w:style>
  <w:style w:type="paragraph" w:customStyle="1" w:styleId="93C52261AF27450E91759907D438A086">
    <w:name w:val="93C52261AF27450E91759907D438A086"/>
    <w:rsid w:val="00F56A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3.xml><?xml version="1.0" encoding="utf-8"?>
<ds:datastoreItem xmlns:ds="http://schemas.openxmlformats.org/officeDocument/2006/customXml" ds:itemID="{19B59630-A02C-49C9-8635-E51EC22349B6}">
  <ds:schemaRefs>
    <ds:schemaRef ds:uri="http://schemas.microsoft.com/sharepoint/v3/contenttype/forms"/>
  </ds:schemaRefs>
</ds:datastoreItem>
</file>

<file path=customXml/itemProps4.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2435</TotalTime>
  <Pages>33</Pages>
  <Words>12683</Words>
  <Characters>69757</Characters>
  <Application>Microsoft Office Word</Application>
  <DocSecurity>0</DocSecurity>
  <Lines>581</Lines>
  <Paragraphs>164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82276</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SALAMI Axelle</cp:lastModifiedBy>
  <cp:revision>93</cp:revision>
  <cp:lastPrinted>2024-08-21T00:23:00Z</cp:lastPrinted>
  <dcterms:created xsi:type="dcterms:W3CDTF">2025-06-16T13:02:00Z</dcterms:created>
  <dcterms:modified xsi:type="dcterms:W3CDTF">2025-06-27T10:42:00Z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